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BDCCF" w14:textId="77777777" w:rsidR="007F360D" w:rsidRPr="00744B49" w:rsidRDefault="007F360D" w:rsidP="00A71E6D">
      <w:pPr>
        <w:spacing w:after="0" w:line="240" w:lineRule="auto"/>
        <w:rPr>
          <w:rFonts w:ascii="Times New Roman" w:hAnsi="Times New Roman" w:cs="Times New Roman"/>
          <w:b/>
          <w:bCs/>
          <w:smallCaps/>
          <w:sz w:val="22"/>
          <w:szCs w:val="22"/>
          <w:highlight w:val="yellow"/>
        </w:rPr>
      </w:pPr>
    </w:p>
    <w:p w14:paraId="0C82D2FC" w14:textId="34E2CEEE" w:rsidR="007F360D" w:rsidRDefault="00AA4866" w:rsidP="00A71E6D">
      <w:pPr>
        <w:pStyle w:val="Paantrat"/>
        <w:spacing w:after="0" w:line="240" w:lineRule="auto"/>
        <w:jc w:val="center"/>
        <w:rPr>
          <w:rFonts w:ascii="Times New Roman" w:hAnsi="Times New Roman" w:cs="Times New Roman"/>
          <w:b/>
          <w:bCs/>
          <w:caps w:val="0"/>
          <w:smallCaps/>
          <w:color w:val="auto"/>
          <w:spacing w:val="0"/>
          <w:sz w:val="24"/>
          <w:szCs w:val="24"/>
        </w:rPr>
      </w:pPr>
      <w:bookmarkStart w:id="0" w:name="_Hlk195173600"/>
      <w:r w:rsidRPr="00744B49">
        <w:rPr>
          <w:rFonts w:ascii="Times New Roman" w:hAnsi="Times New Roman" w:cs="Times New Roman"/>
          <w:b/>
          <w:bCs/>
          <w:caps w:val="0"/>
          <w:smallCaps/>
          <w:color w:val="auto"/>
          <w:spacing w:val="0"/>
          <w:sz w:val="24"/>
          <w:szCs w:val="24"/>
        </w:rPr>
        <w:t>TIEKĖJŲ KVALIFIKACIJOS REIKALAVIMAI IR REIKALAVIMAI LAIKYTIS KOKYBĖS VADYBOS SISTEMOS IR APLINKOS APSAUGOS VADYBOS SISTEMOS STANDARTŲ</w:t>
      </w:r>
    </w:p>
    <w:p w14:paraId="0ADBD342" w14:textId="77777777" w:rsidR="00744B49" w:rsidRDefault="00744B49" w:rsidP="00A71E6D">
      <w:pPr>
        <w:pStyle w:val="Sraopastraipa"/>
        <w:tabs>
          <w:tab w:val="left" w:pos="1134"/>
        </w:tabs>
        <w:spacing w:after="0" w:line="240" w:lineRule="auto"/>
        <w:ind w:left="709"/>
        <w:contextualSpacing w:val="0"/>
        <w:jc w:val="both"/>
        <w:rPr>
          <w:rFonts w:ascii="Times New Roman" w:hAnsi="Times New Roman" w:cs="Times New Roman"/>
          <w:sz w:val="24"/>
          <w:szCs w:val="24"/>
          <w:highlight w:val="yellow"/>
        </w:rPr>
      </w:pPr>
    </w:p>
    <w:p w14:paraId="35BD2193" w14:textId="674769B8" w:rsidR="00744B49" w:rsidRPr="009B1A1E" w:rsidRDefault="00744B49" w:rsidP="00A71E6D">
      <w:pPr>
        <w:pStyle w:val="Sraopastraipa"/>
        <w:tabs>
          <w:tab w:val="left" w:pos="990"/>
        </w:tabs>
        <w:spacing w:after="0" w:line="240" w:lineRule="auto"/>
        <w:ind w:left="90" w:firstLine="810"/>
        <w:contextualSpacing w:val="0"/>
        <w:jc w:val="both"/>
        <w:rPr>
          <w:rFonts w:ascii="Times New Roman" w:eastAsia="Calibri" w:hAnsi="Times New Roman" w:cs="Times New Roman"/>
          <w:sz w:val="24"/>
          <w:szCs w:val="24"/>
        </w:rPr>
      </w:pPr>
      <w:r w:rsidRPr="009B1A1E">
        <w:rPr>
          <w:rFonts w:ascii="Times New Roman" w:eastAsia="Calibri" w:hAnsi="Times New Roman" w:cs="Times New Roman"/>
          <w:color w:val="000000" w:themeColor="text1"/>
          <w:kern w:val="1"/>
          <w:sz w:val="24"/>
          <w:szCs w:val="24"/>
          <w:lang w:eastAsia="ar-SA"/>
          <w14:ligatures w14:val="none"/>
        </w:rPr>
        <w:t xml:space="preserve">Tiekėjas, dalyvaujantis pirkime, </w:t>
      </w:r>
      <w:r w:rsidRPr="009B1A1E">
        <w:rPr>
          <w:rFonts w:ascii="Times New Roman" w:eastAsia="Calibri" w:hAnsi="Times New Roman" w:cs="Times New Roman"/>
          <w:sz w:val="24"/>
          <w:szCs w:val="24"/>
        </w:rPr>
        <w:t>turi atitikti šiame priede nustatytus reikalavimus</w:t>
      </w:r>
      <w:r w:rsidRPr="009B1A1E">
        <w:rPr>
          <w:rFonts w:ascii="Times New Roman" w:hAnsi="Times New Roman" w:cs="Times New Roman"/>
          <w:sz w:val="24"/>
          <w:szCs w:val="24"/>
        </w:rPr>
        <w:t xml:space="preserve"> dėl </w:t>
      </w:r>
      <w:r w:rsidRPr="009B1A1E">
        <w:rPr>
          <w:rFonts w:ascii="Times New Roman" w:eastAsia="Calibri" w:hAnsi="Times New Roman" w:cs="Times New Roman"/>
          <w:iCs/>
          <w:sz w:val="24"/>
          <w:szCs w:val="24"/>
        </w:rPr>
        <w:t>aplinkos apsaugos</w:t>
      </w:r>
      <w:r w:rsidR="00071238">
        <w:rPr>
          <w:rFonts w:ascii="Times New Roman" w:eastAsia="Calibri" w:hAnsi="Times New Roman" w:cs="Times New Roman"/>
          <w:iCs/>
          <w:sz w:val="24"/>
          <w:szCs w:val="24"/>
        </w:rPr>
        <w:t xml:space="preserve"> ir kokybės</w:t>
      </w:r>
      <w:r w:rsidRPr="009B1A1E">
        <w:rPr>
          <w:rFonts w:ascii="Times New Roman" w:eastAsia="Calibri" w:hAnsi="Times New Roman" w:cs="Times New Roman"/>
          <w:iCs/>
          <w:sz w:val="24"/>
          <w:szCs w:val="24"/>
        </w:rPr>
        <w:t xml:space="preserve"> vadybos sistemos</w:t>
      </w:r>
      <w:r w:rsidR="00071238">
        <w:rPr>
          <w:rFonts w:ascii="Times New Roman" w:eastAsia="Calibri" w:hAnsi="Times New Roman" w:cs="Times New Roman"/>
          <w:iCs/>
          <w:sz w:val="24"/>
          <w:szCs w:val="24"/>
        </w:rPr>
        <w:t xml:space="preserve"> (-ų)</w:t>
      </w:r>
      <w:r w:rsidRPr="009B1A1E">
        <w:rPr>
          <w:rFonts w:ascii="Times New Roman" w:eastAsia="Calibri" w:hAnsi="Times New Roman" w:cs="Times New Roman"/>
          <w:iCs/>
          <w:sz w:val="24"/>
          <w:szCs w:val="24"/>
        </w:rPr>
        <w:t xml:space="preserve"> standartų</w:t>
      </w:r>
      <w:r w:rsidRPr="009B1A1E">
        <w:rPr>
          <w:rFonts w:ascii="Times New Roman" w:hAnsi="Times New Roman" w:cs="Times New Roman"/>
          <w:sz w:val="24"/>
          <w:szCs w:val="24"/>
        </w:rPr>
        <w:t xml:space="preserve"> laikymosi. Perkantysis subjektas nereikalauja įrodančių dokumentų pateikti su pasiūlymu</w:t>
      </w:r>
      <w:r w:rsidR="00071238">
        <w:rPr>
          <w:rFonts w:ascii="Times New Roman" w:hAnsi="Times New Roman" w:cs="Times New Roman"/>
          <w:sz w:val="24"/>
          <w:szCs w:val="24"/>
        </w:rPr>
        <w:t xml:space="preserve"> –</w:t>
      </w:r>
      <w:r w:rsidRPr="009B1A1E">
        <w:rPr>
          <w:rFonts w:ascii="Times New Roman" w:hAnsi="Times New Roman" w:cs="Times New Roman"/>
          <w:sz w:val="24"/>
          <w:szCs w:val="24"/>
        </w:rPr>
        <w:t xml:space="preserve"> perkančiajam subjektui atlikus EBVPD patikrinimo procedūrą, patikrinus pasiūlymus ir išrinkus galimą laimėtoją, tik jo yra prašomi </w:t>
      </w:r>
      <w:r w:rsidR="009B1A1E" w:rsidRPr="009B1A1E">
        <w:rPr>
          <w:rFonts w:ascii="Times New Roman" w:hAnsi="Times New Roman" w:cs="Times New Roman"/>
          <w:sz w:val="24"/>
          <w:szCs w:val="24"/>
        </w:rPr>
        <w:t xml:space="preserve">patvirtinantys ir įrodantys </w:t>
      </w:r>
      <w:r w:rsidRPr="009B1A1E">
        <w:rPr>
          <w:rFonts w:ascii="Times New Roman" w:hAnsi="Times New Roman" w:cs="Times New Roman"/>
          <w:sz w:val="24"/>
          <w:szCs w:val="24"/>
        </w:rPr>
        <w:t>dokumentai</w:t>
      </w:r>
      <w:r w:rsidR="009B1A1E" w:rsidRPr="009B1A1E">
        <w:rPr>
          <w:rFonts w:ascii="Times New Roman" w:hAnsi="Times New Roman" w:cs="Times New Roman"/>
          <w:sz w:val="24"/>
          <w:szCs w:val="24"/>
        </w:rPr>
        <w:t xml:space="preserve">. </w:t>
      </w:r>
    </w:p>
    <w:p w14:paraId="28D6A321" w14:textId="77777777" w:rsidR="00744B49" w:rsidRDefault="00744B49" w:rsidP="00A71E6D">
      <w:pPr>
        <w:pStyle w:val="Sraopastraipa"/>
        <w:tabs>
          <w:tab w:val="left" w:pos="1134"/>
        </w:tabs>
        <w:spacing w:after="0" w:line="240" w:lineRule="auto"/>
        <w:ind w:left="709"/>
        <w:contextualSpacing w:val="0"/>
        <w:jc w:val="both"/>
        <w:rPr>
          <w:rFonts w:ascii="Times New Roman" w:hAnsi="Times New Roman" w:cs="Times New Roman"/>
          <w:sz w:val="24"/>
          <w:szCs w:val="24"/>
          <w:highlight w:val="yellow"/>
        </w:rPr>
      </w:pPr>
    </w:p>
    <w:p w14:paraId="2E444100" w14:textId="77777777" w:rsidR="00744B49" w:rsidRPr="00744B49" w:rsidRDefault="00744B49" w:rsidP="00A71E6D">
      <w:pPr>
        <w:pStyle w:val="Sraopastraipa"/>
        <w:spacing w:after="0" w:line="240" w:lineRule="auto"/>
        <w:ind w:left="0" w:firstLine="567"/>
        <w:contextualSpacing w:val="0"/>
        <w:jc w:val="center"/>
        <w:rPr>
          <w:rFonts w:ascii="Times New Roman" w:hAnsi="Times New Roman" w:cs="Times New Roman"/>
          <w:b/>
          <w:bCs/>
          <w:sz w:val="24"/>
          <w:szCs w:val="24"/>
        </w:rPr>
      </w:pPr>
      <w:r w:rsidRPr="00744B49">
        <w:rPr>
          <w:rFonts w:ascii="Times New Roman" w:hAnsi="Times New Roman" w:cs="Times New Roman"/>
          <w:b/>
          <w:bCs/>
          <w:sz w:val="24"/>
          <w:szCs w:val="24"/>
        </w:rPr>
        <w:t>Tiekėjų kvalifikacijos reikalavimai</w:t>
      </w:r>
    </w:p>
    <w:bookmarkEnd w:id="0"/>
    <w:p w14:paraId="37C20BEF" w14:textId="131EDE29" w:rsidR="00AA4866" w:rsidRPr="00744B49" w:rsidRDefault="00AA4866" w:rsidP="00A71E6D">
      <w:pPr>
        <w:pStyle w:val="Sraopastraipa"/>
        <w:numPr>
          <w:ilvl w:val="0"/>
          <w:numId w:val="1"/>
        </w:numPr>
        <w:tabs>
          <w:tab w:val="left" w:pos="1134"/>
        </w:tabs>
        <w:spacing w:after="0" w:line="240" w:lineRule="auto"/>
        <w:ind w:left="0" w:firstLine="709"/>
        <w:contextualSpacing w:val="0"/>
        <w:jc w:val="both"/>
        <w:rPr>
          <w:rFonts w:ascii="Times New Roman" w:hAnsi="Times New Roman" w:cs="Times New Roman"/>
          <w:sz w:val="24"/>
          <w:szCs w:val="24"/>
        </w:rPr>
      </w:pPr>
      <w:r w:rsidRPr="00744B49">
        <w:rPr>
          <w:rFonts w:ascii="Times New Roman" w:hAnsi="Times New Roman" w:cs="Times New Roman"/>
          <w:sz w:val="24"/>
          <w:szCs w:val="24"/>
        </w:rPr>
        <w:t>Tiekėjo kvalifikacija turi atitikti šiame priede</w:t>
      </w:r>
      <w:r w:rsidR="00744B49">
        <w:rPr>
          <w:rFonts w:ascii="Times New Roman" w:hAnsi="Times New Roman" w:cs="Times New Roman"/>
          <w:sz w:val="24"/>
          <w:szCs w:val="24"/>
        </w:rPr>
        <w:t xml:space="preserve"> žemiau nurodytus</w:t>
      </w:r>
      <w:r w:rsidRPr="00744B49">
        <w:rPr>
          <w:rFonts w:ascii="Times New Roman" w:hAnsi="Times New Roman" w:cs="Times New Roman"/>
          <w:sz w:val="24"/>
          <w:szCs w:val="24"/>
        </w:rPr>
        <w:t xml:space="preserve"> nustatytus reikalavimus kvalifikacijai. </w:t>
      </w:r>
    </w:p>
    <w:p w14:paraId="11E4C2AD" w14:textId="4051B843" w:rsidR="007F360D" w:rsidRPr="00A71E6D" w:rsidRDefault="00F35700" w:rsidP="00A71E6D">
      <w:pPr>
        <w:pStyle w:val="Sraopastraipa"/>
        <w:numPr>
          <w:ilvl w:val="0"/>
          <w:numId w:val="1"/>
        </w:numPr>
        <w:tabs>
          <w:tab w:val="left" w:pos="1134"/>
        </w:tabs>
        <w:spacing w:after="0" w:line="240" w:lineRule="auto"/>
        <w:ind w:left="0" w:firstLine="709"/>
        <w:contextualSpacing w:val="0"/>
        <w:jc w:val="both"/>
        <w:rPr>
          <w:rFonts w:ascii="Times New Roman" w:hAnsi="Times New Roman" w:cs="Times New Roman"/>
          <w:sz w:val="24"/>
          <w:szCs w:val="24"/>
        </w:rPr>
      </w:pPr>
      <w:r w:rsidRPr="00744B49">
        <w:rPr>
          <w:rFonts w:ascii="Times New Roman" w:eastAsia="Calibri" w:hAnsi="Times New Roman" w:cs="Times New Roman"/>
          <w:color w:val="000000" w:themeColor="text1"/>
          <w:kern w:val="1"/>
          <w:sz w:val="24"/>
          <w:szCs w:val="24"/>
          <w:lang w:eastAsia="ar-SA"/>
          <w14:ligatures w14:val="none"/>
        </w:rPr>
        <w:t xml:space="preserve">Tiekėjas, dalyvaujantis pirkime, </w:t>
      </w:r>
      <w:r w:rsidR="00150990" w:rsidRPr="00744B49">
        <w:rPr>
          <w:rFonts w:ascii="Times New Roman" w:eastAsia="Calibri" w:hAnsi="Times New Roman" w:cs="Times New Roman"/>
          <w:color w:val="000000" w:themeColor="text1"/>
          <w:kern w:val="1"/>
          <w:sz w:val="24"/>
          <w:szCs w:val="24"/>
          <w:lang w:eastAsia="ar-SA"/>
          <w14:ligatures w14:val="none"/>
        </w:rPr>
        <w:t xml:space="preserve">kvalifikaciją, patirtį </w:t>
      </w:r>
      <w:r w:rsidR="00744B49">
        <w:rPr>
          <w:rFonts w:ascii="Times New Roman" w:eastAsia="Calibri" w:hAnsi="Times New Roman" w:cs="Times New Roman"/>
          <w:color w:val="000000" w:themeColor="text1"/>
          <w:kern w:val="1"/>
          <w:sz w:val="24"/>
          <w:szCs w:val="24"/>
          <w:lang w:eastAsia="ar-SA"/>
          <w14:ligatures w14:val="none"/>
        </w:rPr>
        <w:t>p</w:t>
      </w:r>
      <w:r w:rsidRPr="00744B49">
        <w:rPr>
          <w:rFonts w:ascii="Times New Roman" w:eastAsia="Calibri" w:hAnsi="Times New Roman" w:cs="Times New Roman"/>
          <w:bCs/>
          <w:color w:val="000000" w:themeColor="text1"/>
          <w:kern w:val="1"/>
          <w:sz w:val="24"/>
          <w:szCs w:val="24"/>
          <w:lang w:eastAsia="ar-SA"/>
          <w14:ligatures w14:val="none"/>
        </w:rPr>
        <w:t>rivalo būti įgijęs iki pasiūlymų pateikimo termino pabaigos:</w:t>
      </w:r>
    </w:p>
    <w:p w14:paraId="569C469C" w14:textId="77777777" w:rsidR="00A71E6D" w:rsidRPr="00091264" w:rsidRDefault="00A71E6D" w:rsidP="00A71E6D">
      <w:pPr>
        <w:pStyle w:val="Sraopastraipa"/>
        <w:tabs>
          <w:tab w:val="left" w:pos="1134"/>
        </w:tabs>
        <w:spacing w:after="0" w:line="240" w:lineRule="auto"/>
        <w:ind w:left="709"/>
        <w:contextualSpacing w:val="0"/>
        <w:jc w:val="both"/>
        <w:rPr>
          <w:rFonts w:ascii="Times New Roman" w:hAnsi="Times New Roman" w:cs="Times New Roman"/>
        </w:rPr>
      </w:pPr>
    </w:p>
    <w:tbl>
      <w:tblPr>
        <w:tblW w:w="9549" w:type="dxa"/>
        <w:tblInd w:w="89" w:type="dxa"/>
        <w:tblLayout w:type="fixed"/>
        <w:tblCellMar>
          <w:top w:w="55" w:type="dxa"/>
          <w:left w:w="55" w:type="dxa"/>
          <w:bottom w:w="55" w:type="dxa"/>
          <w:right w:w="55" w:type="dxa"/>
        </w:tblCellMar>
        <w:tblLook w:val="0000" w:firstRow="0" w:lastRow="0" w:firstColumn="0" w:lastColumn="0" w:noHBand="0" w:noVBand="0"/>
      </w:tblPr>
      <w:tblGrid>
        <w:gridCol w:w="630"/>
        <w:gridCol w:w="22"/>
        <w:gridCol w:w="2588"/>
        <w:gridCol w:w="3736"/>
        <w:gridCol w:w="22"/>
        <w:gridCol w:w="2529"/>
        <w:gridCol w:w="22"/>
      </w:tblGrid>
      <w:tr w:rsidR="00091264" w:rsidRPr="00091264" w14:paraId="48FBC791" w14:textId="77777777" w:rsidTr="00F35952">
        <w:trPr>
          <w:trHeight w:val="42"/>
        </w:trPr>
        <w:tc>
          <w:tcPr>
            <w:tcW w:w="652" w:type="dxa"/>
            <w:gridSpan w:val="2"/>
            <w:tcBorders>
              <w:top w:val="single" w:sz="1" w:space="0" w:color="000000"/>
              <w:left w:val="single" w:sz="1" w:space="0" w:color="000000"/>
              <w:bottom w:val="single" w:sz="1" w:space="0" w:color="000000"/>
            </w:tcBorders>
            <w:shd w:val="clear" w:color="auto" w:fill="DEEAF6" w:themeFill="accent5" w:themeFillTint="33"/>
            <w:vAlign w:val="center"/>
          </w:tcPr>
          <w:p w14:paraId="0E348389" w14:textId="01B6D577" w:rsidR="00091264" w:rsidRPr="00091264" w:rsidRDefault="00091264" w:rsidP="00091264">
            <w:pPr>
              <w:pStyle w:val="Lentelsturinys"/>
              <w:snapToGrid w:val="0"/>
              <w:spacing w:after="0" w:line="240" w:lineRule="auto"/>
              <w:rPr>
                <w:rFonts w:cs="Times New Roman"/>
                <w:b/>
                <w:bCs/>
                <w:sz w:val="22"/>
                <w:shd w:val="clear" w:color="auto" w:fill="FFFFFF"/>
              </w:rPr>
            </w:pPr>
            <w:r w:rsidRPr="00091264">
              <w:rPr>
                <w:rFonts w:cs="Times New Roman"/>
                <w:b/>
                <w:bCs/>
                <w:color w:val="000000"/>
                <w:sz w:val="22"/>
              </w:rPr>
              <w:t xml:space="preserve">Eil. Nr. </w:t>
            </w:r>
          </w:p>
        </w:tc>
        <w:tc>
          <w:tcPr>
            <w:tcW w:w="2588" w:type="dxa"/>
            <w:tcBorders>
              <w:top w:val="single" w:sz="1" w:space="0" w:color="000000"/>
              <w:left w:val="single" w:sz="1" w:space="0" w:color="000000"/>
              <w:bottom w:val="single" w:sz="1" w:space="0" w:color="000000"/>
            </w:tcBorders>
            <w:shd w:val="clear" w:color="auto" w:fill="DEEAF6" w:themeFill="accent5" w:themeFillTint="33"/>
            <w:vAlign w:val="center"/>
          </w:tcPr>
          <w:p w14:paraId="0FA6DB64" w14:textId="1DA51D29" w:rsidR="00091264" w:rsidRPr="00091264" w:rsidRDefault="00091264" w:rsidP="00091264">
            <w:pPr>
              <w:pStyle w:val="Lentelsturinys"/>
              <w:snapToGrid w:val="0"/>
              <w:spacing w:after="0" w:line="240" w:lineRule="auto"/>
              <w:jc w:val="both"/>
              <w:rPr>
                <w:rFonts w:cs="Times New Roman"/>
                <w:b/>
                <w:bCs/>
                <w:color w:val="000000"/>
                <w:sz w:val="22"/>
              </w:rPr>
            </w:pPr>
            <w:r w:rsidRPr="00091264">
              <w:rPr>
                <w:rFonts w:cs="Times New Roman"/>
                <w:b/>
                <w:bCs/>
                <w:color w:val="000000"/>
                <w:sz w:val="22"/>
              </w:rPr>
              <w:t xml:space="preserve">Kvalifikacijos reikalavimas </w:t>
            </w:r>
          </w:p>
        </w:tc>
        <w:tc>
          <w:tcPr>
            <w:tcW w:w="3758" w:type="dxa"/>
            <w:gridSpan w:val="2"/>
            <w:tcBorders>
              <w:top w:val="single" w:sz="1" w:space="0" w:color="000000"/>
              <w:left w:val="single" w:sz="1" w:space="0" w:color="000000"/>
              <w:bottom w:val="single" w:sz="1" w:space="0" w:color="000000"/>
              <w:right w:val="single" w:sz="1" w:space="0" w:color="000000"/>
            </w:tcBorders>
            <w:shd w:val="clear" w:color="auto" w:fill="DEEAF6" w:themeFill="accent5" w:themeFillTint="33"/>
            <w:vAlign w:val="center"/>
          </w:tcPr>
          <w:p w14:paraId="0F3B3CC9" w14:textId="0F69FD6D" w:rsidR="00091264" w:rsidRPr="00091264" w:rsidRDefault="00091264" w:rsidP="00091264">
            <w:pPr>
              <w:pStyle w:val="Lentelsturinys"/>
              <w:snapToGrid w:val="0"/>
              <w:spacing w:after="0" w:line="240" w:lineRule="auto"/>
              <w:jc w:val="both"/>
              <w:rPr>
                <w:rFonts w:cs="Times New Roman"/>
                <w:b/>
                <w:bCs/>
                <w:color w:val="000000"/>
                <w:sz w:val="22"/>
              </w:rPr>
            </w:pPr>
            <w:r w:rsidRPr="00091264">
              <w:rPr>
                <w:rFonts w:cs="Times New Roman"/>
                <w:b/>
                <w:bCs/>
                <w:color w:val="000000"/>
                <w:sz w:val="22"/>
              </w:rPr>
              <w:t>Atitiktį reikalavimui įrodantys  dokumentai</w:t>
            </w:r>
          </w:p>
        </w:tc>
        <w:tc>
          <w:tcPr>
            <w:tcW w:w="2551" w:type="dxa"/>
            <w:gridSpan w:val="2"/>
            <w:tcBorders>
              <w:top w:val="single" w:sz="1" w:space="0" w:color="000000"/>
              <w:left w:val="single" w:sz="1" w:space="0" w:color="000000"/>
              <w:bottom w:val="single" w:sz="1" w:space="0" w:color="000000"/>
              <w:right w:val="single" w:sz="1" w:space="0" w:color="000000"/>
            </w:tcBorders>
            <w:shd w:val="clear" w:color="auto" w:fill="DEEAF6" w:themeFill="accent5" w:themeFillTint="33"/>
            <w:vAlign w:val="center"/>
          </w:tcPr>
          <w:p w14:paraId="6E9799FF" w14:textId="702BF8DA" w:rsidR="00091264" w:rsidRPr="00091264" w:rsidRDefault="00091264" w:rsidP="00091264">
            <w:pPr>
              <w:pStyle w:val="Lentelsturinys"/>
              <w:snapToGrid w:val="0"/>
              <w:spacing w:after="0" w:line="240" w:lineRule="auto"/>
              <w:jc w:val="both"/>
              <w:rPr>
                <w:rFonts w:cs="Times New Roman"/>
                <w:b/>
                <w:bCs/>
                <w:sz w:val="22"/>
              </w:rPr>
            </w:pPr>
            <w:r w:rsidRPr="00091264">
              <w:rPr>
                <w:rFonts w:cs="Times New Roman"/>
                <w:b/>
                <w:bCs/>
                <w:sz w:val="22"/>
              </w:rPr>
              <w:t>Subjektas, kuris turi atitikti reikalavimą</w:t>
            </w:r>
          </w:p>
        </w:tc>
      </w:tr>
      <w:tr w:rsidR="00150990" w:rsidRPr="00091264" w:rsidDel="00E15D7A" w14:paraId="1CEFBD34" w14:textId="59D198B6" w:rsidTr="00F35952">
        <w:trPr>
          <w:trHeight w:val="42"/>
          <w:del w:id="1" w:author="Vartotojas" w:date="2025-06-11T08:59:00Z" w16du:dateUtc="2025-06-11T05:59:00Z"/>
        </w:trPr>
        <w:tc>
          <w:tcPr>
            <w:tcW w:w="652" w:type="dxa"/>
            <w:gridSpan w:val="2"/>
            <w:tcBorders>
              <w:top w:val="single" w:sz="1" w:space="0" w:color="000000"/>
              <w:left w:val="single" w:sz="1" w:space="0" w:color="000000"/>
              <w:bottom w:val="single" w:sz="1" w:space="0" w:color="000000"/>
            </w:tcBorders>
            <w:shd w:val="clear" w:color="auto" w:fill="auto"/>
            <w:vAlign w:val="center"/>
          </w:tcPr>
          <w:p w14:paraId="3B9FA2E4" w14:textId="5343DD68" w:rsidR="00150990" w:rsidRPr="00091264" w:rsidDel="00E15D7A" w:rsidRDefault="002827A8" w:rsidP="00A71E6D">
            <w:pPr>
              <w:pStyle w:val="Lentelsturinys"/>
              <w:snapToGrid w:val="0"/>
              <w:spacing w:after="0" w:line="240" w:lineRule="auto"/>
              <w:rPr>
                <w:del w:id="2" w:author="Vartotojas" w:date="2025-06-11T08:59:00Z" w16du:dateUtc="2025-06-11T05:59:00Z"/>
                <w:rFonts w:cs="Times New Roman"/>
                <w:b/>
                <w:bCs/>
                <w:sz w:val="22"/>
                <w:shd w:val="clear" w:color="auto" w:fill="FFFFFF"/>
              </w:rPr>
            </w:pPr>
            <w:del w:id="3" w:author="Vartotojas" w:date="2025-06-11T08:59:00Z" w16du:dateUtc="2025-06-11T05:59:00Z">
              <w:r w:rsidRPr="00091264" w:rsidDel="00E15D7A">
                <w:rPr>
                  <w:rFonts w:cs="Times New Roman"/>
                  <w:b/>
                  <w:bCs/>
                  <w:sz w:val="22"/>
                  <w:shd w:val="clear" w:color="auto" w:fill="FFFFFF"/>
                </w:rPr>
                <w:delText>1.</w:delText>
              </w:r>
            </w:del>
          </w:p>
        </w:tc>
        <w:tc>
          <w:tcPr>
            <w:tcW w:w="2588" w:type="dxa"/>
            <w:tcBorders>
              <w:top w:val="single" w:sz="1" w:space="0" w:color="000000"/>
              <w:left w:val="single" w:sz="1" w:space="0" w:color="000000"/>
              <w:bottom w:val="single" w:sz="1" w:space="0" w:color="000000"/>
            </w:tcBorders>
            <w:shd w:val="clear" w:color="auto" w:fill="auto"/>
            <w:vAlign w:val="center"/>
          </w:tcPr>
          <w:p w14:paraId="7638D8D2" w14:textId="0B787106" w:rsidR="00150990" w:rsidRPr="00091264" w:rsidDel="00E15D7A" w:rsidRDefault="00150990" w:rsidP="00A71E6D">
            <w:pPr>
              <w:pStyle w:val="Lentelsturinys"/>
              <w:snapToGrid w:val="0"/>
              <w:spacing w:after="0" w:line="240" w:lineRule="auto"/>
              <w:jc w:val="both"/>
              <w:rPr>
                <w:del w:id="4" w:author="Vartotojas" w:date="2025-06-11T08:59:00Z" w16du:dateUtc="2025-06-11T05:59:00Z"/>
                <w:rFonts w:cs="Times New Roman"/>
                <w:b/>
                <w:bCs/>
                <w:sz w:val="22"/>
                <w:shd w:val="clear" w:color="auto" w:fill="FFFFFF"/>
              </w:rPr>
            </w:pPr>
            <w:del w:id="5" w:author="Vartotojas" w:date="2025-06-11T08:59:00Z" w16du:dateUtc="2025-06-11T05:59:00Z">
              <w:r w:rsidRPr="00091264" w:rsidDel="00E15D7A">
                <w:rPr>
                  <w:rFonts w:cs="Times New Roman"/>
                  <w:b/>
                  <w:bCs/>
                  <w:color w:val="000000"/>
                  <w:sz w:val="22"/>
                </w:rPr>
                <w:delText>Teisė verstis veikla</w:delText>
              </w:r>
            </w:del>
          </w:p>
        </w:tc>
        <w:tc>
          <w:tcPr>
            <w:tcW w:w="3758"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7DE2E1E0" w14:textId="26949A5E" w:rsidR="00150990" w:rsidRPr="00091264" w:rsidDel="00E15D7A" w:rsidRDefault="00150990" w:rsidP="00A71E6D">
            <w:pPr>
              <w:pStyle w:val="Lentelsturinys"/>
              <w:snapToGrid w:val="0"/>
              <w:spacing w:after="0" w:line="240" w:lineRule="auto"/>
              <w:jc w:val="both"/>
              <w:rPr>
                <w:del w:id="6" w:author="Vartotojas" w:date="2025-06-11T08:59:00Z" w16du:dateUtc="2025-06-11T05:59:00Z"/>
                <w:rFonts w:cs="Times New Roman"/>
                <w:b/>
                <w:bCs/>
                <w:color w:val="000000"/>
                <w:sz w:val="22"/>
              </w:rPr>
            </w:pPr>
          </w:p>
        </w:tc>
        <w:tc>
          <w:tcPr>
            <w:tcW w:w="2551" w:type="dxa"/>
            <w:gridSpan w:val="2"/>
            <w:tcBorders>
              <w:top w:val="single" w:sz="1" w:space="0" w:color="000000"/>
              <w:left w:val="single" w:sz="1" w:space="0" w:color="000000"/>
              <w:bottom w:val="single" w:sz="1" w:space="0" w:color="000000"/>
              <w:right w:val="single" w:sz="1" w:space="0" w:color="000000"/>
            </w:tcBorders>
            <w:vAlign w:val="center"/>
          </w:tcPr>
          <w:p w14:paraId="04005CAB" w14:textId="2DF2E1EA" w:rsidR="00150990" w:rsidRPr="00091264" w:rsidDel="00E15D7A" w:rsidRDefault="00150990" w:rsidP="00A71E6D">
            <w:pPr>
              <w:pStyle w:val="Lentelsturinys"/>
              <w:snapToGrid w:val="0"/>
              <w:spacing w:after="0" w:line="240" w:lineRule="auto"/>
              <w:jc w:val="both"/>
              <w:rPr>
                <w:del w:id="7" w:author="Vartotojas" w:date="2025-06-11T08:59:00Z" w16du:dateUtc="2025-06-11T05:59:00Z"/>
                <w:rFonts w:cs="Times New Roman"/>
                <w:b/>
                <w:bCs/>
                <w:sz w:val="22"/>
              </w:rPr>
            </w:pPr>
          </w:p>
        </w:tc>
      </w:tr>
      <w:tr w:rsidR="00EB4760" w:rsidRPr="00091264" w:rsidDel="00E15D7A" w14:paraId="51848180" w14:textId="0FAB23CF" w:rsidTr="00F35952">
        <w:trPr>
          <w:trHeight w:val="681"/>
          <w:del w:id="8" w:author="Vartotojas" w:date="2025-06-11T08:59:00Z" w16du:dateUtc="2025-06-11T05:59:00Z"/>
        </w:trPr>
        <w:tc>
          <w:tcPr>
            <w:tcW w:w="652" w:type="dxa"/>
            <w:gridSpan w:val="2"/>
            <w:tcBorders>
              <w:top w:val="single" w:sz="1" w:space="0" w:color="000000"/>
              <w:left w:val="single" w:sz="1" w:space="0" w:color="000000"/>
              <w:bottom w:val="single" w:sz="1" w:space="0" w:color="000000"/>
            </w:tcBorders>
            <w:shd w:val="clear" w:color="auto" w:fill="auto"/>
            <w:vAlign w:val="center"/>
          </w:tcPr>
          <w:p w14:paraId="2E0298FA" w14:textId="58DC5BA0" w:rsidR="00EB4760" w:rsidRPr="00091264" w:rsidDel="00E15D7A" w:rsidRDefault="00EB4760" w:rsidP="00A71E6D">
            <w:pPr>
              <w:pStyle w:val="Lentelsturinys"/>
              <w:numPr>
                <w:ilvl w:val="1"/>
                <w:numId w:val="12"/>
              </w:numPr>
              <w:snapToGrid w:val="0"/>
              <w:spacing w:after="0" w:line="240" w:lineRule="auto"/>
              <w:rPr>
                <w:del w:id="9" w:author="Vartotojas" w:date="2025-06-11T08:59:00Z" w16du:dateUtc="2025-06-11T05:59:00Z"/>
                <w:rFonts w:cs="Times New Roman"/>
                <w:b/>
                <w:bCs/>
                <w:sz w:val="22"/>
                <w:shd w:val="clear" w:color="auto" w:fill="FFFFFF"/>
              </w:rPr>
            </w:pPr>
            <w:commentRangeStart w:id="10"/>
          </w:p>
        </w:tc>
        <w:tc>
          <w:tcPr>
            <w:tcW w:w="2588" w:type="dxa"/>
            <w:tcBorders>
              <w:top w:val="single" w:sz="1" w:space="0" w:color="000000"/>
              <w:left w:val="single" w:sz="1" w:space="0" w:color="000000"/>
              <w:bottom w:val="single" w:sz="1" w:space="0" w:color="000000"/>
            </w:tcBorders>
            <w:shd w:val="clear" w:color="auto" w:fill="auto"/>
          </w:tcPr>
          <w:p w14:paraId="482983D0" w14:textId="4C0AC1E1" w:rsidR="00EB4760" w:rsidRPr="00091264" w:rsidDel="00E15D7A" w:rsidRDefault="00EB4760" w:rsidP="00A71E6D">
            <w:pPr>
              <w:spacing w:after="0" w:line="240" w:lineRule="auto"/>
              <w:jc w:val="both"/>
              <w:rPr>
                <w:del w:id="11" w:author="Vartotojas" w:date="2025-06-11T08:59:00Z" w16du:dateUtc="2025-06-11T05:59:00Z"/>
                <w:rFonts w:ascii="Times New Roman" w:eastAsia="Calibri" w:hAnsi="Times New Roman" w:cs="Times New Roman"/>
                <w:sz w:val="22"/>
                <w:szCs w:val="22"/>
              </w:rPr>
            </w:pPr>
            <w:del w:id="12" w:author="Vartotojas" w:date="2025-06-11T08:59:00Z" w16du:dateUtc="2025-06-11T05:59:00Z">
              <w:r w:rsidRPr="00091264" w:rsidDel="00E15D7A">
                <w:rPr>
                  <w:rFonts w:ascii="Times New Roman" w:eastAsia="Calibri" w:hAnsi="Times New Roman" w:cs="Times New Roman"/>
                  <w:sz w:val="22"/>
                  <w:szCs w:val="22"/>
                </w:rPr>
                <w:delText>Tiekėjas, ūkio subjektų grupės narys (-iai), ūkio subjektas (-ai), kurio (-ių) pajėgumais tiekėjas remiasi, turi turėti teisę būti rangovu:</w:delText>
              </w:r>
            </w:del>
          </w:p>
          <w:p w14:paraId="7BB29402" w14:textId="4B0A1D3C" w:rsidR="00EB4760" w:rsidRPr="00091264" w:rsidDel="00E15D7A" w:rsidRDefault="00EB4760" w:rsidP="00A71E6D">
            <w:pPr>
              <w:spacing w:after="0" w:line="240" w:lineRule="auto"/>
              <w:jc w:val="both"/>
              <w:rPr>
                <w:del w:id="13" w:author="Vartotojas" w:date="2025-06-11T08:59:00Z" w16du:dateUtc="2025-06-11T05:59:00Z"/>
                <w:rFonts w:ascii="Times New Roman" w:eastAsia="Calibri" w:hAnsi="Times New Roman" w:cs="Times New Roman"/>
                <w:sz w:val="22"/>
                <w:szCs w:val="22"/>
              </w:rPr>
            </w:pPr>
            <w:del w:id="14" w:author="Vartotojas" w:date="2025-06-11T08:59:00Z" w16du:dateUtc="2025-06-11T05:59:00Z">
              <w:r w:rsidRPr="00091264" w:rsidDel="00E15D7A">
                <w:rPr>
                  <w:rFonts w:ascii="Times New Roman" w:eastAsia="Calibri" w:hAnsi="Times New Roman" w:cs="Times New Roman"/>
                  <w:b/>
                  <w:sz w:val="22"/>
                  <w:szCs w:val="22"/>
                </w:rPr>
                <w:delText xml:space="preserve">Statinių kategorija: </w:delText>
              </w:r>
              <w:r w:rsidRPr="00091264" w:rsidDel="00E15D7A">
                <w:rPr>
                  <w:rFonts w:ascii="Times New Roman" w:eastAsia="Calibri" w:hAnsi="Times New Roman" w:cs="Times New Roman"/>
                  <w:sz w:val="22"/>
                  <w:szCs w:val="22"/>
                </w:rPr>
                <w:delText>neypatingieji statiniai</w:delText>
              </w:r>
            </w:del>
          </w:p>
          <w:p w14:paraId="0CE4FB94" w14:textId="23C9C99A" w:rsidR="00EB4760" w:rsidRPr="00091264" w:rsidDel="00E15D7A" w:rsidRDefault="00EB4760" w:rsidP="00A71E6D">
            <w:pPr>
              <w:tabs>
                <w:tab w:val="left" w:pos="376"/>
              </w:tabs>
              <w:spacing w:after="0" w:line="240" w:lineRule="auto"/>
              <w:jc w:val="both"/>
              <w:rPr>
                <w:del w:id="15" w:author="Vartotojas" w:date="2025-06-11T08:59:00Z" w16du:dateUtc="2025-06-11T05:59:00Z"/>
                <w:rFonts w:ascii="Times New Roman" w:eastAsia="Calibri" w:hAnsi="Times New Roman" w:cs="Times New Roman"/>
                <w:sz w:val="22"/>
                <w:szCs w:val="22"/>
              </w:rPr>
            </w:pPr>
            <w:del w:id="16" w:author="Vartotojas" w:date="2025-06-11T08:59:00Z" w16du:dateUtc="2025-06-11T05:59:00Z">
              <w:r w:rsidRPr="00091264" w:rsidDel="00E15D7A">
                <w:rPr>
                  <w:rFonts w:ascii="Times New Roman" w:eastAsia="Calibri" w:hAnsi="Times New Roman" w:cs="Times New Roman"/>
                  <w:b/>
                  <w:sz w:val="22"/>
                  <w:szCs w:val="22"/>
                </w:rPr>
                <w:delText xml:space="preserve">Statinių grupė: </w:delText>
              </w:r>
              <w:r w:rsidRPr="00091264" w:rsidDel="00E15D7A">
                <w:rPr>
                  <w:rFonts w:ascii="Times New Roman" w:eastAsia="Calibri" w:hAnsi="Times New Roman" w:cs="Times New Roman"/>
                  <w:sz w:val="22"/>
                  <w:szCs w:val="22"/>
                </w:rPr>
                <w:delText>kitos paskirties inžineriniai statiniai (nuotekų valykla).</w:delText>
              </w:r>
            </w:del>
          </w:p>
          <w:p w14:paraId="34B37DCC" w14:textId="178955BB" w:rsidR="00EB4760" w:rsidRPr="00091264" w:rsidDel="00E15D7A" w:rsidRDefault="00EB4760" w:rsidP="00A71E6D">
            <w:pPr>
              <w:pStyle w:val="Lentelsturinys"/>
              <w:snapToGrid w:val="0"/>
              <w:spacing w:after="0" w:line="240" w:lineRule="auto"/>
              <w:jc w:val="both"/>
              <w:rPr>
                <w:del w:id="17" w:author="Vartotojas" w:date="2025-06-11T08:59:00Z" w16du:dateUtc="2025-06-11T05:59:00Z"/>
                <w:rFonts w:cs="Times New Roman"/>
                <w:b/>
                <w:bCs/>
                <w:color w:val="000000"/>
                <w:sz w:val="22"/>
              </w:rPr>
            </w:pPr>
            <w:del w:id="18" w:author="Vartotojas" w:date="2025-06-11T08:59:00Z" w16du:dateUtc="2025-06-11T05:59:00Z">
              <w:r w:rsidRPr="00091264" w:rsidDel="00E15D7A">
                <w:rPr>
                  <w:rFonts w:cs="Times New Roman"/>
                  <w:b/>
                  <w:sz w:val="22"/>
                </w:rPr>
                <w:delText xml:space="preserve">Statybos darbų sritys – </w:delText>
              </w:r>
              <w:r w:rsidRPr="00091264" w:rsidDel="00E15D7A">
                <w:rPr>
                  <w:rFonts w:cs="Times New Roman"/>
                  <w:sz w:val="22"/>
                </w:rPr>
                <w:delText>bendrieji statybos darbai (</w:delText>
              </w:r>
              <w:bookmarkStart w:id="19" w:name="part_202e9795b9fd4ed38c9bb355ec89f6bb"/>
              <w:bookmarkEnd w:id="19"/>
              <w:r w:rsidRPr="00091264" w:rsidDel="00E15D7A">
                <w:rPr>
                  <w:rFonts w:cs="Times New Roman"/>
                  <w:sz w:val="22"/>
                </w:rPr>
                <w:delText xml:space="preserve">žemės darbai, statybinių konstrukcijų (metalo) statyba ir montavimas); </w:delText>
              </w:r>
              <w:bookmarkStart w:id="20" w:name="part_123e23e9f6bb4c9990d0b7c2951f128b"/>
              <w:bookmarkEnd w:id="20"/>
              <w:r w:rsidRPr="00091264" w:rsidDel="00E15D7A">
                <w:rPr>
                  <w:rFonts w:cs="Times New Roman"/>
                  <w:sz w:val="22"/>
                </w:rPr>
                <w:delText>specialieji statybos darbai:</w:delText>
              </w:r>
              <w:bookmarkStart w:id="21" w:name="part_bd21638a29c64dae870fc7ec12af73a4"/>
              <w:bookmarkEnd w:id="21"/>
              <w:r w:rsidRPr="00091264" w:rsidDel="00E15D7A">
                <w:rPr>
                  <w:rFonts w:cs="Times New Roman"/>
                  <w:sz w:val="22"/>
                </w:rPr>
                <w:delText xml:space="preserve"> mechanikos darbai (vandentiekio ir nuotekų šalinimo tinklų tiesimas)</w:delText>
              </w:r>
              <w:bookmarkStart w:id="22" w:name="part_0af449abae1a4b3f886ba3c51f4e966e"/>
              <w:bookmarkEnd w:id="22"/>
              <w:r w:rsidRPr="00091264" w:rsidDel="00E15D7A">
                <w:rPr>
                  <w:rFonts w:cs="Times New Roman"/>
                  <w:sz w:val="22"/>
                </w:rPr>
                <w:delText xml:space="preserve"> ir elektrotechnikos darbai (statinio elektros inžinerinių sistemų įrengimas; procesų valdymo ir automatizavimo sistemų įrengimas; statinio nuotolinio ryšio (telekomunikacijų) inžinerinių sistemų įrengimas; statinio apsauginės signalizacijos, gaisrinės saugos inžinerinių sistemų įrengimas).</w:delText>
              </w:r>
            </w:del>
          </w:p>
        </w:tc>
        <w:tc>
          <w:tcPr>
            <w:tcW w:w="3758" w:type="dxa"/>
            <w:gridSpan w:val="2"/>
            <w:tcBorders>
              <w:top w:val="single" w:sz="1" w:space="0" w:color="000000"/>
              <w:left w:val="single" w:sz="1" w:space="0" w:color="000000"/>
              <w:bottom w:val="single" w:sz="1" w:space="0" w:color="000000"/>
              <w:right w:val="single" w:sz="1" w:space="0" w:color="000000"/>
            </w:tcBorders>
            <w:shd w:val="clear" w:color="auto" w:fill="auto"/>
          </w:tcPr>
          <w:p w14:paraId="16626AA5" w14:textId="5098E14B" w:rsidR="00EB4760" w:rsidRPr="00091264" w:rsidDel="00E15D7A" w:rsidRDefault="00EB4760" w:rsidP="00A71E6D">
            <w:pPr>
              <w:tabs>
                <w:tab w:val="left" w:pos="430"/>
              </w:tabs>
              <w:autoSpaceDE w:val="0"/>
              <w:autoSpaceDN w:val="0"/>
              <w:adjustRightInd w:val="0"/>
              <w:spacing w:after="0" w:line="240" w:lineRule="auto"/>
              <w:rPr>
                <w:del w:id="23" w:author="Vartotojas" w:date="2025-06-11T08:59:00Z" w16du:dateUtc="2025-06-11T05:59:00Z"/>
                <w:rFonts w:ascii="Times New Roman" w:eastAsia="Calibri" w:hAnsi="Times New Roman" w:cs="Times New Roman"/>
                <w:sz w:val="22"/>
                <w:szCs w:val="22"/>
              </w:rPr>
            </w:pPr>
            <w:del w:id="24" w:author="Vartotojas" w:date="2025-06-11T08:59:00Z" w16du:dateUtc="2025-06-11T05:59:00Z">
              <w:r w:rsidRPr="00091264" w:rsidDel="00E15D7A">
                <w:rPr>
                  <w:rFonts w:ascii="Times New Roman" w:eastAsia="Calibri" w:hAnsi="Times New Roman" w:cs="Times New Roman"/>
                  <w:sz w:val="22"/>
                  <w:szCs w:val="22"/>
                </w:rPr>
                <w:delText>Tiekėjo įregistravimą pavirtinantys dokumentai (Juridinių asmenų registro elektroninis sertifikuotas išrašas (ESI));</w:delText>
              </w:r>
            </w:del>
          </w:p>
          <w:p w14:paraId="64EDBFD1" w14:textId="6FA32880" w:rsidR="00EB4760" w:rsidRPr="00091264" w:rsidDel="00E15D7A" w:rsidRDefault="00EB4760" w:rsidP="00A71E6D">
            <w:pPr>
              <w:pStyle w:val="Lentelsturinys"/>
              <w:snapToGrid w:val="0"/>
              <w:spacing w:after="0" w:line="240" w:lineRule="auto"/>
              <w:jc w:val="both"/>
              <w:rPr>
                <w:del w:id="25" w:author="Vartotojas" w:date="2025-06-11T08:59:00Z" w16du:dateUtc="2025-06-11T05:59:00Z"/>
                <w:rFonts w:cs="Times New Roman"/>
                <w:b/>
                <w:bCs/>
                <w:color w:val="000000"/>
                <w:sz w:val="22"/>
              </w:rPr>
            </w:pPr>
            <w:del w:id="26" w:author="Vartotojas" w:date="2025-06-11T08:59:00Z" w16du:dateUtc="2025-06-11T05:59:00Z">
              <w:r w:rsidRPr="00091264" w:rsidDel="00E15D7A">
                <w:rPr>
                  <w:rFonts w:cs="Times New Roman"/>
                  <w:sz w:val="22"/>
                </w:rPr>
                <w:delText>SSVA (iki 2022-04-30 SPSC) išduoti kvalifikacijos atestatai ar užsienio šalies tiekėjams*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perkantysis subjektas turės galimybę tiesiogiai ir neatlygintinai prisijungęs susipažinti su reikalaujamais dokumentais ir (ar) informacija.</w:delText>
              </w:r>
            </w:del>
          </w:p>
        </w:tc>
        <w:tc>
          <w:tcPr>
            <w:tcW w:w="2551" w:type="dxa"/>
            <w:gridSpan w:val="2"/>
            <w:tcBorders>
              <w:top w:val="single" w:sz="1" w:space="0" w:color="000000"/>
              <w:left w:val="single" w:sz="1" w:space="0" w:color="000000"/>
              <w:bottom w:val="single" w:sz="1" w:space="0" w:color="000000"/>
              <w:right w:val="single" w:sz="1" w:space="0" w:color="000000"/>
            </w:tcBorders>
          </w:tcPr>
          <w:p w14:paraId="5B6FBF3E" w14:textId="2F9F911A" w:rsidR="00EB4760" w:rsidRPr="00091264" w:rsidDel="00E15D7A" w:rsidRDefault="00EB4760" w:rsidP="00A71E6D">
            <w:pPr>
              <w:pStyle w:val="prastasiniatinklio"/>
              <w:tabs>
                <w:tab w:val="left" w:pos="365"/>
              </w:tabs>
              <w:spacing w:before="0" w:beforeAutospacing="0" w:after="0" w:afterAutospacing="0" w:line="240" w:lineRule="auto"/>
              <w:jc w:val="both"/>
              <w:rPr>
                <w:del w:id="27" w:author="Vartotojas" w:date="2025-06-11T08:59:00Z" w16du:dateUtc="2025-06-11T05:59:00Z"/>
                <w:rFonts w:ascii="Times New Roman" w:hAnsi="Times New Roman" w:cs="Times New Roman"/>
                <w:color w:val="000000"/>
                <w:sz w:val="22"/>
                <w:szCs w:val="22"/>
              </w:rPr>
            </w:pPr>
            <w:del w:id="28" w:author="Vartotojas" w:date="2025-06-11T08:59:00Z" w16du:dateUtc="2025-06-11T05:59:00Z">
              <w:r w:rsidRPr="00091264" w:rsidDel="00E15D7A">
                <w:rPr>
                  <w:rFonts w:ascii="Times New Roman" w:hAnsi="Times New Roman" w:cs="Times New Roman"/>
                  <w:color w:val="000000"/>
                  <w:sz w:val="22"/>
                  <w:szCs w:val="22"/>
                </w:rPr>
                <w:delText>•</w:delText>
              </w:r>
              <w:r w:rsidRPr="00091264" w:rsidDel="00E15D7A">
                <w:rPr>
                  <w:rFonts w:ascii="Times New Roman" w:hAnsi="Times New Roman" w:cs="Times New Roman"/>
                  <w:color w:val="000000"/>
                  <w:sz w:val="22"/>
                  <w:szCs w:val="22"/>
                </w:rPr>
                <w:tab/>
                <w:delText>Jeigu pasiūlymą teikia ūkio subjektų grupė –reikalavimą turi atitikti visi ūkio subjektų grupės nariai kartu (ūkio subjektų grupės narių turima patirtis sumuojama), atsižvelgiant į jų prisiimamus įsipareigojimus;</w:delText>
              </w:r>
            </w:del>
          </w:p>
          <w:p w14:paraId="69089BBE" w14:textId="4D502487" w:rsidR="00EB4760" w:rsidRPr="00091264" w:rsidDel="00E15D7A" w:rsidRDefault="00EB4760" w:rsidP="00A71E6D">
            <w:pPr>
              <w:pStyle w:val="prastasiniatinklio"/>
              <w:tabs>
                <w:tab w:val="left" w:pos="365"/>
              </w:tabs>
              <w:spacing w:before="0" w:beforeAutospacing="0" w:after="0" w:afterAutospacing="0" w:line="240" w:lineRule="auto"/>
              <w:jc w:val="both"/>
              <w:rPr>
                <w:del w:id="29" w:author="Vartotojas" w:date="2025-06-11T08:59:00Z" w16du:dateUtc="2025-06-11T05:59:00Z"/>
                <w:rFonts w:ascii="Times New Roman" w:hAnsi="Times New Roman" w:cs="Times New Roman"/>
                <w:color w:val="000000"/>
                <w:sz w:val="22"/>
                <w:szCs w:val="22"/>
              </w:rPr>
            </w:pPr>
            <w:del w:id="30" w:author="Vartotojas" w:date="2025-06-11T08:59:00Z" w16du:dateUtc="2025-06-11T05:59:00Z">
              <w:r w:rsidRPr="00091264" w:rsidDel="00E15D7A">
                <w:rPr>
                  <w:rFonts w:ascii="Times New Roman" w:hAnsi="Times New Roman" w:cs="Times New Roman"/>
                  <w:color w:val="000000"/>
                  <w:sz w:val="22"/>
                  <w:szCs w:val="22"/>
                </w:rPr>
                <w:delText>•</w:delText>
              </w:r>
              <w:r w:rsidRPr="00091264" w:rsidDel="00E15D7A">
                <w:rPr>
                  <w:rFonts w:ascii="Times New Roman" w:hAnsi="Times New Roman" w:cs="Times New Roman"/>
                  <w:color w:val="000000"/>
                  <w:sz w:val="22"/>
                  <w:szCs w:val="22"/>
                </w:rPr>
                <w:tab/>
                <w:delText>Tiekėjas gali remtis kitų ūkio subjektų pajėgumais tik tuo atveju, jeigu tie subjektai patys vykdys tą pirkimo sutarties dalį, kuriai reikia jų turimų pajėgumų;</w:delText>
              </w:r>
            </w:del>
          </w:p>
          <w:p w14:paraId="0FE4A46C" w14:textId="0AC7022D" w:rsidR="00EB4760" w:rsidRPr="00091264" w:rsidDel="00E15D7A" w:rsidRDefault="00EB4760" w:rsidP="00A71E6D">
            <w:pPr>
              <w:pStyle w:val="Lentelsturinys"/>
              <w:tabs>
                <w:tab w:val="left" w:pos="365"/>
              </w:tabs>
              <w:snapToGrid w:val="0"/>
              <w:spacing w:after="0" w:line="240" w:lineRule="auto"/>
              <w:jc w:val="both"/>
              <w:rPr>
                <w:del w:id="31" w:author="Vartotojas" w:date="2025-06-11T08:59:00Z" w16du:dateUtc="2025-06-11T05:59:00Z"/>
                <w:rFonts w:cs="Times New Roman"/>
                <w:b/>
                <w:bCs/>
                <w:sz w:val="22"/>
              </w:rPr>
            </w:pPr>
            <w:del w:id="32" w:author="Vartotojas" w:date="2025-06-11T08:59:00Z" w16du:dateUtc="2025-06-11T05:59:00Z">
              <w:r w:rsidRPr="00091264" w:rsidDel="00E15D7A">
                <w:rPr>
                  <w:rFonts w:cs="Times New Roman"/>
                  <w:color w:val="000000"/>
                  <w:sz w:val="22"/>
                </w:rPr>
                <w:delText>•</w:delText>
              </w:r>
              <w:r w:rsidRPr="00091264" w:rsidDel="00E15D7A">
                <w:rPr>
                  <w:rFonts w:cs="Times New Roman"/>
                  <w:color w:val="000000"/>
                  <w:sz w:val="22"/>
                </w:rPr>
                <w:tab/>
                <w:delText>Subtiekėjams šis reikalavimas nekeliamas.</w:delText>
              </w:r>
              <w:commentRangeEnd w:id="10"/>
              <w:r w:rsidR="00C64DFA" w:rsidDel="00E15D7A">
                <w:rPr>
                  <w:rStyle w:val="Komentaronuoroda"/>
                  <w:rFonts w:asciiTheme="minorHAnsi" w:eastAsiaTheme="minorEastAsia" w:hAnsiTheme="minorHAnsi" w:cstheme="minorBidi"/>
                  <w:lang w:eastAsia="lt-LT"/>
                </w:rPr>
                <w:commentReference w:id="10"/>
              </w:r>
            </w:del>
          </w:p>
        </w:tc>
      </w:tr>
      <w:tr w:rsidR="00150990" w:rsidRPr="00091264" w14:paraId="673D7D28" w14:textId="77777777" w:rsidTr="00F35952">
        <w:trPr>
          <w:trHeight w:val="20"/>
        </w:trPr>
        <w:tc>
          <w:tcPr>
            <w:tcW w:w="652" w:type="dxa"/>
            <w:gridSpan w:val="2"/>
            <w:tcBorders>
              <w:top w:val="single" w:sz="1" w:space="0" w:color="000000"/>
              <w:left w:val="single" w:sz="1" w:space="0" w:color="000000"/>
              <w:bottom w:val="single" w:sz="1" w:space="0" w:color="000000"/>
            </w:tcBorders>
            <w:shd w:val="clear" w:color="auto" w:fill="auto"/>
            <w:vAlign w:val="center"/>
          </w:tcPr>
          <w:p w14:paraId="784C755A" w14:textId="33155403" w:rsidR="00150990" w:rsidRPr="00F52021" w:rsidRDefault="00E15D7A" w:rsidP="00A71E6D">
            <w:pPr>
              <w:pStyle w:val="Lentelsturinys"/>
              <w:snapToGrid w:val="0"/>
              <w:spacing w:after="0" w:line="240" w:lineRule="auto"/>
              <w:ind w:left="-29" w:firstLine="29"/>
              <w:rPr>
                <w:rFonts w:cs="Times New Roman"/>
                <w:b/>
                <w:bCs/>
                <w:sz w:val="22"/>
                <w:shd w:val="clear" w:color="auto" w:fill="FFFFFF"/>
              </w:rPr>
            </w:pPr>
            <w:ins w:id="33" w:author="Vartotojas" w:date="2025-06-11T08:59:00Z" w16du:dateUtc="2025-06-11T05:59:00Z">
              <w:r>
                <w:rPr>
                  <w:rFonts w:cs="Times New Roman"/>
                  <w:b/>
                  <w:bCs/>
                  <w:sz w:val="22"/>
                  <w:shd w:val="clear" w:color="auto" w:fill="FFFFFF"/>
                </w:rPr>
                <w:t>1</w:t>
              </w:r>
            </w:ins>
            <w:del w:id="34" w:author="Vartotojas" w:date="2025-06-11T08:59:00Z" w16du:dateUtc="2025-06-11T05:59:00Z">
              <w:r w:rsidR="00A71E6D" w:rsidRPr="00F52021" w:rsidDel="00E15D7A">
                <w:rPr>
                  <w:rFonts w:cs="Times New Roman"/>
                  <w:b/>
                  <w:bCs/>
                  <w:sz w:val="22"/>
                  <w:shd w:val="clear" w:color="auto" w:fill="FFFFFF"/>
                </w:rPr>
                <w:delText>2</w:delText>
              </w:r>
            </w:del>
            <w:r w:rsidR="00A71E6D" w:rsidRPr="00F52021">
              <w:rPr>
                <w:rFonts w:cs="Times New Roman"/>
                <w:b/>
                <w:bCs/>
                <w:sz w:val="22"/>
                <w:shd w:val="clear" w:color="auto" w:fill="FFFFFF"/>
              </w:rPr>
              <w:t>.</w:t>
            </w:r>
          </w:p>
        </w:tc>
        <w:tc>
          <w:tcPr>
            <w:tcW w:w="2588" w:type="dxa"/>
            <w:tcBorders>
              <w:top w:val="single" w:sz="1" w:space="0" w:color="000000"/>
              <w:left w:val="single" w:sz="1" w:space="0" w:color="000000"/>
              <w:bottom w:val="single" w:sz="1" w:space="0" w:color="000000"/>
            </w:tcBorders>
            <w:shd w:val="clear" w:color="auto" w:fill="auto"/>
            <w:vAlign w:val="center"/>
          </w:tcPr>
          <w:p w14:paraId="283EECF7" w14:textId="1C49CC01" w:rsidR="00150990" w:rsidRPr="00F52021" w:rsidRDefault="00150990" w:rsidP="00A71E6D">
            <w:pPr>
              <w:pStyle w:val="Lentelsturinys"/>
              <w:snapToGrid w:val="0"/>
              <w:spacing w:after="0" w:line="240" w:lineRule="auto"/>
              <w:jc w:val="both"/>
              <w:rPr>
                <w:rFonts w:cs="Times New Roman"/>
                <w:b/>
                <w:bCs/>
                <w:color w:val="000000"/>
                <w:sz w:val="22"/>
              </w:rPr>
            </w:pPr>
            <w:r w:rsidRPr="00F52021">
              <w:rPr>
                <w:rFonts w:cs="Times New Roman"/>
                <w:b/>
                <w:bCs/>
                <w:color w:val="000000"/>
                <w:sz w:val="22"/>
              </w:rPr>
              <w:t>Finansinis</w:t>
            </w:r>
            <w:r w:rsidRPr="00F52021">
              <w:rPr>
                <w:rFonts w:cs="Times New Roman"/>
                <w:color w:val="000000"/>
                <w:sz w:val="22"/>
              </w:rPr>
              <w:t xml:space="preserve"> </w:t>
            </w:r>
            <w:r w:rsidRPr="00F52021">
              <w:rPr>
                <w:rFonts w:cs="Times New Roman"/>
                <w:b/>
                <w:bCs/>
                <w:color w:val="000000"/>
                <w:sz w:val="22"/>
              </w:rPr>
              <w:t>ir ekonominis pajėgumas</w:t>
            </w:r>
          </w:p>
        </w:tc>
        <w:tc>
          <w:tcPr>
            <w:tcW w:w="3758"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11158F88" w14:textId="77777777" w:rsidR="00150990" w:rsidRPr="00091264" w:rsidRDefault="00150990" w:rsidP="00A71E6D">
            <w:pPr>
              <w:pStyle w:val="Lentelsturinys"/>
              <w:snapToGrid w:val="0"/>
              <w:spacing w:after="0" w:line="240" w:lineRule="auto"/>
              <w:jc w:val="both"/>
              <w:rPr>
                <w:rFonts w:cs="Times New Roman"/>
                <w:b/>
                <w:bCs/>
                <w:color w:val="000000"/>
                <w:sz w:val="22"/>
              </w:rPr>
            </w:pPr>
          </w:p>
        </w:tc>
        <w:tc>
          <w:tcPr>
            <w:tcW w:w="2551" w:type="dxa"/>
            <w:gridSpan w:val="2"/>
            <w:tcBorders>
              <w:top w:val="single" w:sz="1" w:space="0" w:color="000000"/>
              <w:left w:val="single" w:sz="1" w:space="0" w:color="000000"/>
              <w:bottom w:val="single" w:sz="1" w:space="0" w:color="000000"/>
              <w:right w:val="single" w:sz="1" w:space="0" w:color="000000"/>
            </w:tcBorders>
            <w:vAlign w:val="center"/>
          </w:tcPr>
          <w:p w14:paraId="0330190B" w14:textId="77777777" w:rsidR="00150990" w:rsidRPr="00091264" w:rsidRDefault="00150990" w:rsidP="00A71E6D">
            <w:pPr>
              <w:pStyle w:val="Lentelsturinys"/>
              <w:snapToGrid w:val="0"/>
              <w:spacing w:after="0" w:line="240" w:lineRule="auto"/>
              <w:jc w:val="both"/>
              <w:rPr>
                <w:rFonts w:cs="Times New Roman"/>
                <w:b/>
                <w:bCs/>
                <w:sz w:val="22"/>
              </w:rPr>
            </w:pPr>
          </w:p>
        </w:tc>
      </w:tr>
      <w:tr w:rsidR="004C49D3" w:rsidRPr="00091264" w14:paraId="12768278" w14:textId="77777777" w:rsidTr="00F35952">
        <w:tc>
          <w:tcPr>
            <w:tcW w:w="652" w:type="dxa"/>
            <w:gridSpan w:val="2"/>
            <w:tcBorders>
              <w:top w:val="single" w:sz="2" w:space="0" w:color="000000"/>
              <w:left w:val="single" w:sz="1" w:space="0" w:color="000000"/>
              <w:bottom w:val="single" w:sz="2" w:space="0" w:color="000000"/>
            </w:tcBorders>
            <w:shd w:val="clear" w:color="auto" w:fill="auto"/>
          </w:tcPr>
          <w:p w14:paraId="424B6F77" w14:textId="6D39589F" w:rsidR="004C49D3" w:rsidRPr="00D62BAF" w:rsidRDefault="00E15D7A" w:rsidP="00E15D7A">
            <w:pPr>
              <w:pStyle w:val="Lentelsturinys"/>
              <w:snapToGrid w:val="0"/>
              <w:spacing w:after="0" w:line="240" w:lineRule="auto"/>
              <w:rPr>
                <w:rFonts w:cs="Times New Roman"/>
                <w:sz w:val="22"/>
                <w:shd w:val="clear" w:color="auto" w:fill="FFFFFF"/>
              </w:rPr>
              <w:pPrChange w:id="35" w:author="Vartotojas" w:date="2025-06-11T08:59:00Z" w16du:dateUtc="2025-06-11T05:59:00Z">
                <w:pPr>
                  <w:pStyle w:val="Lentelsturinys"/>
                  <w:numPr>
                    <w:ilvl w:val="1"/>
                    <w:numId w:val="1"/>
                  </w:numPr>
                  <w:snapToGrid w:val="0"/>
                  <w:spacing w:after="0" w:line="240" w:lineRule="auto"/>
                  <w:ind w:left="-29" w:firstLine="29"/>
                </w:pPr>
              </w:pPrChange>
            </w:pPr>
            <w:ins w:id="36" w:author="Vartotojas" w:date="2025-06-11T08:59:00Z" w16du:dateUtc="2025-06-11T05:59:00Z">
              <w:r>
                <w:rPr>
                  <w:rFonts w:cs="Times New Roman"/>
                  <w:sz w:val="22"/>
                  <w:shd w:val="clear" w:color="auto" w:fill="FFFFFF"/>
                </w:rPr>
                <w:t>1.2.</w:t>
              </w:r>
            </w:ins>
          </w:p>
        </w:tc>
        <w:tc>
          <w:tcPr>
            <w:tcW w:w="2588" w:type="dxa"/>
            <w:tcBorders>
              <w:top w:val="single" w:sz="2" w:space="0" w:color="000000"/>
              <w:left w:val="single" w:sz="1" w:space="0" w:color="000000"/>
              <w:bottom w:val="single" w:sz="2" w:space="0" w:color="000000"/>
            </w:tcBorders>
            <w:shd w:val="clear" w:color="auto" w:fill="auto"/>
          </w:tcPr>
          <w:p w14:paraId="224B5742" w14:textId="00104FBF" w:rsidR="004C49D3" w:rsidRPr="00D62BAF" w:rsidRDefault="004C49D3" w:rsidP="00A71E6D">
            <w:pPr>
              <w:spacing w:after="0" w:line="240" w:lineRule="auto"/>
              <w:jc w:val="both"/>
              <w:rPr>
                <w:rFonts w:ascii="Times New Roman" w:hAnsi="Times New Roman" w:cs="Times New Roman"/>
                <w:sz w:val="22"/>
                <w:szCs w:val="22"/>
              </w:rPr>
            </w:pPr>
            <w:r w:rsidRPr="00D62BAF">
              <w:rPr>
                <w:rFonts w:ascii="Times New Roman" w:hAnsi="Times New Roman" w:cs="Times New Roman"/>
                <w:sz w:val="22"/>
                <w:szCs w:val="22"/>
              </w:rPr>
              <w:t xml:space="preserve">Tiekėjo vidutinės metinės pajamos iš veiklos, su kuria susijęs atliekamas pirkimas*, per paskutinius 2 finansinius metus, o jei ūkio subjektas įregistruotas vėliau ar veiklą atitinkamoje srityje pradėjo vėliau – nuo ūkio subjekto įregistravimo ar veiklos su pirkimu susijusioje srityje pradžios, yra ne mažesnės </w:t>
            </w:r>
            <w:r w:rsidRPr="0073286D">
              <w:rPr>
                <w:rFonts w:ascii="Times New Roman" w:hAnsi="Times New Roman" w:cs="Times New Roman"/>
                <w:sz w:val="22"/>
                <w:szCs w:val="22"/>
              </w:rPr>
              <w:t xml:space="preserve">nei </w:t>
            </w:r>
            <w:r w:rsidR="0073286D" w:rsidRPr="0073286D">
              <w:rPr>
                <w:rFonts w:ascii="Times New Roman" w:hAnsi="Times New Roman" w:cs="Times New Roman"/>
                <w:sz w:val="22"/>
                <w:szCs w:val="22"/>
              </w:rPr>
              <w:t>240</w:t>
            </w:r>
            <w:r w:rsidRPr="0073286D">
              <w:rPr>
                <w:rFonts w:ascii="Times New Roman" w:hAnsi="Times New Roman" w:cs="Times New Roman"/>
                <w:sz w:val="22"/>
                <w:szCs w:val="22"/>
              </w:rPr>
              <w:t xml:space="preserve"> 000 Eur </w:t>
            </w:r>
            <w:r w:rsidR="00723239" w:rsidRPr="0073286D">
              <w:rPr>
                <w:rFonts w:ascii="Times New Roman" w:hAnsi="Times New Roman" w:cs="Times New Roman"/>
                <w:sz w:val="22"/>
                <w:szCs w:val="22"/>
              </w:rPr>
              <w:t>(</w:t>
            </w:r>
            <w:r w:rsidR="0073286D" w:rsidRPr="0073286D">
              <w:rPr>
                <w:rFonts w:ascii="Times New Roman" w:hAnsi="Times New Roman" w:cs="Times New Roman"/>
                <w:sz w:val="22"/>
                <w:szCs w:val="22"/>
              </w:rPr>
              <w:t>du šimtai keturiasdešimt tūkstančių</w:t>
            </w:r>
            <w:r w:rsidR="00723239" w:rsidRPr="0073286D">
              <w:rPr>
                <w:rFonts w:ascii="Times New Roman" w:hAnsi="Times New Roman" w:cs="Times New Roman"/>
                <w:sz w:val="22"/>
                <w:szCs w:val="22"/>
              </w:rPr>
              <w:t xml:space="preserve"> eurų) </w:t>
            </w:r>
            <w:r w:rsidRPr="0073286D">
              <w:rPr>
                <w:rFonts w:ascii="Times New Roman" w:hAnsi="Times New Roman" w:cs="Times New Roman"/>
                <w:sz w:val="22"/>
                <w:szCs w:val="22"/>
              </w:rPr>
              <w:t>be PVM.</w:t>
            </w:r>
          </w:p>
          <w:p w14:paraId="3F5F4675" w14:textId="77777777" w:rsidR="004C49D3" w:rsidRPr="00D62BAF" w:rsidRDefault="004C49D3" w:rsidP="00A71E6D">
            <w:pPr>
              <w:spacing w:after="0" w:line="240" w:lineRule="auto"/>
              <w:jc w:val="both"/>
              <w:rPr>
                <w:rFonts w:ascii="Times New Roman" w:hAnsi="Times New Roman" w:cs="Times New Roman"/>
                <w:sz w:val="22"/>
                <w:szCs w:val="22"/>
              </w:rPr>
            </w:pPr>
          </w:p>
          <w:p w14:paraId="62FFF4F5" w14:textId="183C3E28" w:rsidR="004C49D3" w:rsidRPr="00D62BAF" w:rsidRDefault="004C49D3" w:rsidP="00D62BAF">
            <w:pPr>
              <w:spacing w:after="0" w:line="240" w:lineRule="auto"/>
              <w:jc w:val="both"/>
              <w:rPr>
                <w:rFonts w:ascii="Times New Roman" w:hAnsi="Times New Roman" w:cs="Times New Roman"/>
                <w:sz w:val="22"/>
                <w:szCs w:val="22"/>
              </w:rPr>
            </w:pPr>
            <w:r w:rsidRPr="00D62BAF">
              <w:rPr>
                <w:rFonts w:ascii="Times New Roman" w:hAnsi="Times New Roman" w:cs="Times New Roman"/>
                <w:i/>
                <w:iCs/>
                <w:sz w:val="22"/>
                <w:szCs w:val="22"/>
              </w:rPr>
              <w:t>*Laikoma, kad su atliekamu pirkimu susijusi veikla yra nuotekų valyklų statybos</w:t>
            </w:r>
            <w:r w:rsidR="00EE47A7" w:rsidRPr="00D62BAF">
              <w:rPr>
                <w:rFonts w:ascii="Times New Roman" w:hAnsi="Times New Roman" w:cs="Times New Roman"/>
                <w:i/>
                <w:iCs/>
                <w:sz w:val="22"/>
                <w:szCs w:val="22"/>
              </w:rPr>
              <w:t xml:space="preserve"> </w:t>
            </w:r>
            <w:del w:id="37" w:author="Karolis Turčinavičius" w:date="2025-06-06T12:52:00Z" w16du:dateUtc="2025-06-06T09:52:00Z">
              <w:r w:rsidR="00EE47A7" w:rsidRPr="00D62BAF" w:rsidDel="00C64DFA">
                <w:rPr>
                  <w:rFonts w:ascii="Times New Roman" w:hAnsi="Times New Roman" w:cs="Times New Roman"/>
                  <w:i/>
                  <w:iCs/>
                  <w:sz w:val="22"/>
                  <w:szCs w:val="22"/>
                </w:rPr>
                <w:delText>(naujos statybos</w:delText>
              </w:r>
              <w:r w:rsidR="000F5DCB" w:rsidRPr="00D62BAF" w:rsidDel="00C64DFA">
                <w:rPr>
                  <w:rFonts w:ascii="Times New Roman" w:hAnsi="Times New Roman" w:cs="Times New Roman"/>
                  <w:i/>
                  <w:iCs/>
                  <w:sz w:val="22"/>
                  <w:szCs w:val="22"/>
                </w:rPr>
                <w:delText xml:space="preserve"> ir (ar) rekonstrukcijos ir (ar) </w:delText>
              </w:r>
              <w:r w:rsidRPr="00D62BAF" w:rsidDel="00C64DFA">
                <w:rPr>
                  <w:rFonts w:ascii="Times New Roman" w:hAnsi="Times New Roman" w:cs="Times New Roman"/>
                  <w:i/>
                  <w:iCs/>
                  <w:sz w:val="22"/>
                  <w:szCs w:val="22"/>
                </w:rPr>
                <w:delText>renovacijos</w:delText>
              </w:r>
              <w:r w:rsidR="000F5DCB" w:rsidRPr="00D62BAF" w:rsidDel="00C64DFA">
                <w:rPr>
                  <w:rFonts w:ascii="Times New Roman" w:hAnsi="Times New Roman" w:cs="Times New Roman"/>
                  <w:i/>
                  <w:iCs/>
                  <w:sz w:val="22"/>
                  <w:szCs w:val="22"/>
                </w:rPr>
                <w:delText xml:space="preserve"> ir (ar) </w:delText>
              </w:r>
              <w:r w:rsidR="00723239" w:rsidRPr="00D62BAF" w:rsidDel="00C64DFA">
                <w:rPr>
                  <w:rFonts w:ascii="Times New Roman" w:hAnsi="Times New Roman" w:cs="Times New Roman"/>
                  <w:i/>
                  <w:iCs/>
                  <w:sz w:val="22"/>
                  <w:szCs w:val="22"/>
                </w:rPr>
                <w:delText>kapitalinio remonto</w:delText>
              </w:r>
              <w:r w:rsidR="00EE47A7" w:rsidRPr="00D62BAF" w:rsidDel="00C64DFA">
                <w:rPr>
                  <w:rFonts w:ascii="Times New Roman" w:hAnsi="Times New Roman" w:cs="Times New Roman"/>
                  <w:i/>
                  <w:iCs/>
                  <w:sz w:val="22"/>
                  <w:szCs w:val="22"/>
                </w:rPr>
                <w:delText xml:space="preserve">) </w:delText>
              </w:r>
            </w:del>
            <w:r w:rsidRPr="00D62BAF">
              <w:rPr>
                <w:rFonts w:ascii="Times New Roman" w:hAnsi="Times New Roman" w:cs="Times New Roman"/>
                <w:i/>
                <w:iCs/>
                <w:sz w:val="22"/>
                <w:szCs w:val="22"/>
              </w:rPr>
              <w:t>darbai</w:t>
            </w:r>
            <w:r w:rsidR="00EE47A7" w:rsidRPr="00D62BAF">
              <w:rPr>
                <w:rFonts w:ascii="Times New Roman" w:hAnsi="Times New Roman" w:cs="Times New Roman"/>
                <w:i/>
                <w:iCs/>
                <w:sz w:val="22"/>
                <w:szCs w:val="22"/>
              </w:rPr>
              <w:t>,</w:t>
            </w:r>
            <w:r w:rsidRPr="00D62BAF">
              <w:rPr>
                <w:rFonts w:ascii="Times New Roman" w:hAnsi="Times New Roman" w:cs="Times New Roman"/>
                <w:i/>
                <w:iCs/>
                <w:sz w:val="22"/>
                <w:szCs w:val="22"/>
              </w:rPr>
              <w:t xml:space="preserve"> įskaitant sumontuotos įrangos vertę.</w:t>
            </w:r>
          </w:p>
        </w:tc>
        <w:tc>
          <w:tcPr>
            <w:tcW w:w="3758" w:type="dxa"/>
            <w:gridSpan w:val="2"/>
            <w:tcBorders>
              <w:top w:val="single" w:sz="2" w:space="0" w:color="000000"/>
              <w:left w:val="single" w:sz="1" w:space="0" w:color="000000"/>
              <w:bottom w:val="single" w:sz="2" w:space="0" w:color="000000"/>
              <w:right w:val="single" w:sz="1" w:space="0" w:color="000000"/>
            </w:tcBorders>
            <w:shd w:val="clear" w:color="auto" w:fill="auto"/>
          </w:tcPr>
          <w:p w14:paraId="68A77E01" w14:textId="010D6B55" w:rsidR="004C49D3" w:rsidRPr="00EE47A7" w:rsidRDefault="00071238" w:rsidP="00A71E6D">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Su pasiūlymu pateikiamas </w:t>
            </w:r>
            <w:r w:rsidR="00A74D29" w:rsidRPr="00EE47A7">
              <w:rPr>
                <w:rFonts w:ascii="Times New Roman" w:hAnsi="Times New Roman" w:cs="Times New Roman"/>
                <w:sz w:val="22"/>
                <w:szCs w:val="22"/>
              </w:rPr>
              <w:t>EBVPD (</w:t>
            </w:r>
            <w:r w:rsidR="00EE47A7" w:rsidRPr="00EE47A7">
              <w:rPr>
                <w:rFonts w:ascii="Times New Roman" w:hAnsi="Times New Roman" w:cs="Times New Roman"/>
                <w:sz w:val="22"/>
                <w:szCs w:val="22"/>
              </w:rPr>
              <w:t xml:space="preserve">parengtas pagal Pirkimo dokumentų </w:t>
            </w:r>
            <w:r w:rsidR="004C49D3" w:rsidRPr="00EE47A7">
              <w:rPr>
                <w:rFonts w:ascii="Times New Roman" w:hAnsi="Times New Roman" w:cs="Times New Roman"/>
                <w:sz w:val="22"/>
                <w:szCs w:val="22"/>
              </w:rPr>
              <w:t>5 pried</w:t>
            </w:r>
            <w:r w:rsidR="00EE47A7" w:rsidRPr="00EE47A7">
              <w:rPr>
                <w:rFonts w:ascii="Times New Roman" w:hAnsi="Times New Roman" w:cs="Times New Roman"/>
                <w:sz w:val="22"/>
                <w:szCs w:val="22"/>
              </w:rPr>
              <w:t>e pateiktą formą</w:t>
            </w:r>
            <w:r w:rsidR="004C49D3" w:rsidRPr="00EE47A7">
              <w:rPr>
                <w:rFonts w:ascii="Times New Roman" w:hAnsi="Times New Roman" w:cs="Times New Roman"/>
                <w:sz w:val="22"/>
                <w:szCs w:val="22"/>
              </w:rPr>
              <w:t>).</w:t>
            </w:r>
          </w:p>
          <w:p w14:paraId="330AA26B" w14:textId="77777777" w:rsidR="004C49D3" w:rsidRPr="00091264" w:rsidRDefault="004C49D3" w:rsidP="00A71E6D">
            <w:pPr>
              <w:spacing w:after="0" w:line="240" w:lineRule="auto"/>
              <w:jc w:val="both"/>
              <w:rPr>
                <w:rFonts w:ascii="Times New Roman" w:hAnsi="Times New Roman" w:cs="Times New Roman"/>
                <w:sz w:val="22"/>
                <w:szCs w:val="22"/>
                <w:highlight w:val="yellow"/>
              </w:rPr>
            </w:pPr>
          </w:p>
          <w:p w14:paraId="3A059EE4" w14:textId="77777777" w:rsidR="004C49D3" w:rsidRPr="00D62BAF" w:rsidRDefault="004C49D3" w:rsidP="00071238">
            <w:pPr>
              <w:tabs>
                <w:tab w:val="left" w:pos="464"/>
              </w:tabs>
              <w:spacing w:after="0" w:line="240" w:lineRule="auto"/>
              <w:jc w:val="both"/>
              <w:rPr>
                <w:rFonts w:ascii="Times New Roman" w:hAnsi="Times New Roman" w:cs="Times New Roman"/>
                <w:sz w:val="22"/>
                <w:szCs w:val="22"/>
              </w:rPr>
            </w:pPr>
            <w:r w:rsidRPr="00D62BAF">
              <w:rPr>
                <w:rFonts w:ascii="Times New Roman" w:hAnsi="Times New Roman" w:cs="Times New Roman"/>
                <w:sz w:val="22"/>
                <w:szCs w:val="22"/>
              </w:rPr>
              <w:t>Dokumentai, kuriuos turės pateikti galimas laimėtojas:</w:t>
            </w:r>
          </w:p>
          <w:p w14:paraId="04AD5744" w14:textId="7C299103" w:rsidR="004C49D3" w:rsidRPr="00D62BAF" w:rsidRDefault="004C49D3" w:rsidP="00071238">
            <w:pPr>
              <w:pStyle w:val="Sraopastraipa"/>
              <w:numPr>
                <w:ilvl w:val="0"/>
                <w:numId w:val="4"/>
              </w:numPr>
              <w:tabs>
                <w:tab w:val="left" w:pos="464"/>
              </w:tabs>
              <w:spacing w:after="0" w:line="240" w:lineRule="auto"/>
              <w:ind w:left="0" w:firstLine="0"/>
              <w:contextualSpacing w:val="0"/>
              <w:jc w:val="both"/>
              <w:rPr>
                <w:rFonts w:ascii="Times New Roman" w:hAnsi="Times New Roman" w:cs="Times New Roman"/>
              </w:rPr>
            </w:pPr>
            <w:r w:rsidRPr="00D62BAF">
              <w:rPr>
                <w:rFonts w:ascii="Times New Roman" w:hAnsi="Times New Roman" w:cs="Times New Roman"/>
              </w:rPr>
              <w:t>Tiekėjo ūkio subjekto vadovo ir ūkio subjekto vyriausiojo buhalterio (buhalterio) arba kito asmens, galinčio tvarkyti ūkio subjekto buhalterinę apskaitą pagal teisės aktus, pasirašyta pažyma apie paskutiniais 2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06F617F7" w14:textId="56CBE6ED" w:rsidR="00E53260" w:rsidRPr="00D62BAF" w:rsidRDefault="00E53260" w:rsidP="00071238">
            <w:pPr>
              <w:pStyle w:val="Sraopastraipa"/>
              <w:numPr>
                <w:ilvl w:val="0"/>
                <w:numId w:val="4"/>
              </w:numPr>
              <w:tabs>
                <w:tab w:val="left" w:pos="464"/>
              </w:tabs>
              <w:spacing w:after="0" w:line="240" w:lineRule="auto"/>
              <w:ind w:left="0" w:firstLine="0"/>
              <w:contextualSpacing w:val="0"/>
              <w:jc w:val="both"/>
              <w:rPr>
                <w:rFonts w:ascii="Times New Roman" w:hAnsi="Times New Roman" w:cs="Times New Roman"/>
              </w:rPr>
            </w:pPr>
            <w:r w:rsidRPr="00D62BAF">
              <w:rPr>
                <w:rFonts w:ascii="Times New Roman" w:hAnsi="Times New Roman" w:cs="Times New Roman"/>
                <w:color w:val="000000"/>
              </w:rPr>
              <w:t>atitinkamos banko pažymos</w:t>
            </w:r>
            <w:r w:rsidR="0067641C" w:rsidRPr="00D62BAF">
              <w:rPr>
                <w:rFonts w:ascii="Times New Roman" w:hAnsi="Times New Roman" w:cs="Times New Roman"/>
                <w:color w:val="000000"/>
              </w:rPr>
              <w:t>, pagrindžiančios pajamų gavimą</w:t>
            </w:r>
            <w:r w:rsidRPr="00D62BAF">
              <w:rPr>
                <w:rFonts w:ascii="Times New Roman" w:hAnsi="Times New Roman" w:cs="Times New Roman"/>
                <w:color w:val="000000"/>
              </w:rPr>
              <w:t>.</w:t>
            </w:r>
          </w:p>
          <w:p w14:paraId="106534D9" w14:textId="437BF925" w:rsidR="001801CC" w:rsidRPr="00091264" w:rsidRDefault="004C49D3" w:rsidP="00D62BAF">
            <w:pPr>
              <w:tabs>
                <w:tab w:val="left" w:pos="464"/>
              </w:tabs>
              <w:spacing w:after="0" w:line="240" w:lineRule="auto"/>
              <w:jc w:val="both"/>
              <w:rPr>
                <w:rFonts w:ascii="Times New Roman" w:hAnsi="Times New Roman" w:cs="Times New Roman"/>
                <w:i/>
                <w:iCs/>
                <w:sz w:val="22"/>
                <w:szCs w:val="22"/>
                <w:highlight w:val="yellow"/>
              </w:rPr>
            </w:pPr>
            <w:r w:rsidRPr="00D62BAF">
              <w:rPr>
                <w:rFonts w:ascii="Times New Roman" w:hAnsi="Times New Roman" w:cs="Times New Roman"/>
                <w:i/>
                <w:iCs/>
                <w:sz w:val="22"/>
                <w:szCs w:val="22"/>
              </w:rPr>
              <w:t>Pateikiamos skaitmeninės dokumentų kopijos</w:t>
            </w:r>
            <w:r w:rsidR="00D62BAF" w:rsidRPr="00D62BAF">
              <w:rPr>
                <w:rFonts w:ascii="Times New Roman" w:hAnsi="Times New Roman" w:cs="Times New Roman"/>
                <w:i/>
                <w:iCs/>
                <w:sz w:val="22"/>
                <w:szCs w:val="22"/>
              </w:rPr>
              <w:t xml:space="preserve">. </w:t>
            </w:r>
          </w:p>
        </w:tc>
        <w:tc>
          <w:tcPr>
            <w:tcW w:w="2551" w:type="dxa"/>
            <w:gridSpan w:val="2"/>
            <w:tcBorders>
              <w:top w:val="single" w:sz="2" w:space="0" w:color="000000"/>
              <w:left w:val="single" w:sz="1" w:space="0" w:color="000000"/>
              <w:bottom w:val="single" w:sz="2" w:space="0" w:color="000000"/>
              <w:right w:val="single" w:sz="1" w:space="0" w:color="000000"/>
            </w:tcBorders>
          </w:tcPr>
          <w:p w14:paraId="48D557E0" w14:textId="3EA89EE3" w:rsidR="001801CC" w:rsidRPr="00071238" w:rsidRDefault="004C49D3" w:rsidP="00A71E6D">
            <w:pPr>
              <w:spacing w:after="0" w:line="240" w:lineRule="auto"/>
              <w:jc w:val="both"/>
              <w:rPr>
                <w:rFonts w:ascii="Times New Roman" w:hAnsi="Times New Roman" w:cs="Times New Roman"/>
                <w:sz w:val="22"/>
                <w:szCs w:val="22"/>
              </w:rPr>
            </w:pPr>
            <w:r w:rsidRPr="00071238">
              <w:rPr>
                <w:rFonts w:ascii="Times New Roman" w:hAnsi="Times New Roman" w:cs="Times New Roman"/>
                <w:sz w:val="22"/>
                <w:szCs w:val="22"/>
              </w:rPr>
              <w:t xml:space="preserve">Reikalavimą turi atitikti tiekėjas. </w:t>
            </w:r>
          </w:p>
          <w:p w14:paraId="01A1C46D" w14:textId="77777777" w:rsidR="004C49D3" w:rsidRPr="00071238" w:rsidRDefault="004C49D3" w:rsidP="00A71E6D">
            <w:pPr>
              <w:spacing w:after="0" w:line="240" w:lineRule="auto"/>
              <w:jc w:val="both"/>
              <w:rPr>
                <w:rFonts w:ascii="Times New Roman" w:hAnsi="Times New Roman" w:cs="Times New Roman"/>
                <w:sz w:val="22"/>
                <w:szCs w:val="22"/>
              </w:rPr>
            </w:pPr>
            <w:r w:rsidRPr="00071238">
              <w:rPr>
                <w:rFonts w:ascii="Times New Roman" w:hAnsi="Times New Roman" w:cs="Times New Roman"/>
                <w:sz w:val="22"/>
                <w:szCs w:val="22"/>
              </w:rPr>
              <w:t>Jeigu pasiūlymą teikia ūkio subjektų grupė – reikalavimą turi atitikti ūkio subjektų grupės nariai visi kartu (pajėgumai sumuojami).</w:t>
            </w:r>
          </w:p>
          <w:p w14:paraId="642F21A7" w14:textId="619184E7" w:rsidR="004C49D3" w:rsidRPr="00071238" w:rsidRDefault="004C49D3" w:rsidP="00A71E6D">
            <w:pPr>
              <w:spacing w:after="0" w:line="240" w:lineRule="auto"/>
              <w:jc w:val="both"/>
              <w:rPr>
                <w:rFonts w:ascii="Times New Roman" w:hAnsi="Times New Roman" w:cs="Times New Roman"/>
                <w:sz w:val="22"/>
                <w:szCs w:val="22"/>
              </w:rPr>
            </w:pPr>
            <w:r w:rsidRPr="00071238">
              <w:rPr>
                <w:rFonts w:ascii="Times New Roman" w:hAnsi="Times New Roman" w:cs="Times New Roman"/>
                <w:sz w:val="22"/>
                <w:szCs w:val="22"/>
              </w:rPr>
              <w:t>Jeigu tiekėjas remiasi kitų ūkio subjektų pajėgumais, reikalavimą turi atitikti visi kartu (šių ūkio subjektų pajėgumai gali būti sumuojami su tiekėjo pajėgumais). Tokiu atveju tiekėjas ir ūkio subjektai, kurių pajėgumais remiamasi, turi prisiimti solidarią atsakomybę už pirkimo sutarties įvykdymą</w:t>
            </w:r>
            <w:r w:rsidR="00071238" w:rsidRPr="00071238">
              <w:rPr>
                <w:rFonts w:ascii="Times New Roman" w:hAnsi="Times New Roman" w:cs="Times New Roman"/>
                <w:sz w:val="22"/>
                <w:szCs w:val="22"/>
              </w:rPr>
              <w:t xml:space="preserve">. Kartu su pasiūlymu privalo būti </w:t>
            </w:r>
            <w:r w:rsidRPr="00071238">
              <w:rPr>
                <w:rFonts w:ascii="Times New Roman" w:hAnsi="Times New Roman" w:cs="Times New Roman"/>
                <w:sz w:val="22"/>
                <w:szCs w:val="22"/>
              </w:rPr>
              <w:t xml:space="preserve">pateikiamas </w:t>
            </w:r>
            <w:r w:rsidR="00071238" w:rsidRPr="00071238">
              <w:rPr>
                <w:rFonts w:ascii="Times New Roman" w:hAnsi="Times New Roman" w:cs="Times New Roman"/>
                <w:sz w:val="22"/>
                <w:szCs w:val="22"/>
              </w:rPr>
              <w:t xml:space="preserve">tą įrodantis </w:t>
            </w:r>
            <w:r w:rsidRPr="00071238">
              <w:rPr>
                <w:rFonts w:ascii="Times New Roman" w:hAnsi="Times New Roman" w:cs="Times New Roman"/>
                <w:sz w:val="22"/>
                <w:szCs w:val="22"/>
              </w:rPr>
              <w:t>dokumentas (sutartis ar kt.)</w:t>
            </w:r>
            <w:r w:rsidR="00071238" w:rsidRPr="00071238">
              <w:rPr>
                <w:rFonts w:ascii="Times New Roman" w:hAnsi="Times New Roman" w:cs="Times New Roman"/>
                <w:sz w:val="22"/>
                <w:szCs w:val="22"/>
              </w:rPr>
              <w:t>.</w:t>
            </w:r>
          </w:p>
          <w:p w14:paraId="15A91425" w14:textId="6EE0BC41" w:rsidR="001801CC" w:rsidRPr="00091264" w:rsidRDefault="001801CC" w:rsidP="00A71E6D">
            <w:pPr>
              <w:spacing w:after="0" w:line="240" w:lineRule="auto"/>
              <w:jc w:val="both"/>
              <w:rPr>
                <w:rFonts w:ascii="Times New Roman" w:hAnsi="Times New Roman" w:cs="Times New Roman"/>
                <w:sz w:val="22"/>
                <w:szCs w:val="22"/>
                <w:highlight w:val="yellow"/>
              </w:rPr>
            </w:pPr>
          </w:p>
        </w:tc>
      </w:tr>
      <w:tr w:rsidR="00150990" w:rsidRPr="00091264" w14:paraId="10AEC9B0" w14:textId="77777777" w:rsidTr="00F35952">
        <w:trPr>
          <w:gridAfter w:val="1"/>
          <w:wAfter w:w="22" w:type="dxa"/>
        </w:trPr>
        <w:tc>
          <w:tcPr>
            <w:tcW w:w="630" w:type="dxa"/>
            <w:tcBorders>
              <w:top w:val="single" w:sz="2" w:space="0" w:color="000000"/>
              <w:left w:val="single" w:sz="1" w:space="0" w:color="000000"/>
              <w:bottom w:val="single" w:sz="2" w:space="0" w:color="000000"/>
            </w:tcBorders>
            <w:shd w:val="clear" w:color="auto" w:fill="auto"/>
          </w:tcPr>
          <w:p w14:paraId="2363F2BA" w14:textId="3A5D07AD" w:rsidR="00150990" w:rsidRPr="00E15D7A" w:rsidRDefault="00E15D7A" w:rsidP="00E15D7A">
            <w:pPr>
              <w:pStyle w:val="Lentelsturinys"/>
              <w:tabs>
                <w:tab w:val="left" w:pos="570"/>
              </w:tabs>
              <w:snapToGrid w:val="0"/>
              <w:spacing w:after="0" w:line="240" w:lineRule="auto"/>
              <w:rPr>
                <w:rFonts w:cs="Times New Roman"/>
                <w:b/>
                <w:bCs/>
                <w:sz w:val="22"/>
                <w:shd w:val="clear" w:color="auto" w:fill="FFFFFF"/>
                <w:rPrChange w:id="38" w:author="Vartotojas" w:date="2025-06-11T08:59:00Z" w16du:dateUtc="2025-06-11T05:59:00Z">
                  <w:rPr>
                    <w:rFonts w:cs="Times New Roman"/>
                    <w:sz w:val="22"/>
                    <w:shd w:val="clear" w:color="auto" w:fill="FFFFFF"/>
                  </w:rPr>
                </w:rPrChange>
              </w:rPr>
              <w:pPrChange w:id="39" w:author="Vartotojas" w:date="2025-06-11T08:59:00Z" w16du:dateUtc="2025-06-11T05:59:00Z">
                <w:pPr>
                  <w:pStyle w:val="Lentelsturinys"/>
                  <w:numPr>
                    <w:numId w:val="1"/>
                  </w:numPr>
                  <w:tabs>
                    <w:tab w:val="left" w:pos="570"/>
                  </w:tabs>
                  <w:snapToGrid w:val="0"/>
                  <w:spacing w:after="0" w:line="240" w:lineRule="auto"/>
                  <w:ind w:left="-24"/>
                </w:pPr>
              </w:pPrChange>
            </w:pPr>
            <w:ins w:id="40" w:author="Vartotojas" w:date="2025-06-11T08:59:00Z" w16du:dateUtc="2025-06-11T05:59:00Z">
              <w:r w:rsidRPr="00E15D7A">
                <w:rPr>
                  <w:rFonts w:cs="Times New Roman"/>
                  <w:b/>
                  <w:bCs/>
                  <w:sz w:val="22"/>
                  <w:shd w:val="clear" w:color="auto" w:fill="FFFFFF"/>
                  <w:rPrChange w:id="41" w:author="Vartotojas" w:date="2025-06-11T08:59:00Z" w16du:dateUtc="2025-06-11T05:59:00Z">
                    <w:rPr>
                      <w:rFonts w:cs="Times New Roman"/>
                      <w:sz w:val="22"/>
                      <w:shd w:val="clear" w:color="auto" w:fill="FFFFFF"/>
                    </w:rPr>
                  </w:rPrChange>
                </w:rPr>
                <w:t>2.</w:t>
              </w:r>
            </w:ins>
          </w:p>
        </w:tc>
        <w:tc>
          <w:tcPr>
            <w:tcW w:w="2610" w:type="dxa"/>
            <w:gridSpan w:val="2"/>
            <w:tcBorders>
              <w:top w:val="single" w:sz="2" w:space="0" w:color="000000"/>
              <w:left w:val="single" w:sz="1" w:space="0" w:color="000000"/>
              <w:bottom w:val="single" w:sz="2" w:space="0" w:color="000000"/>
            </w:tcBorders>
            <w:shd w:val="clear" w:color="auto" w:fill="auto"/>
          </w:tcPr>
          <w:p w14:paraId="4C639972" w14:textId="361878F5" w:rsidR="00150990" w:rsidRPr="00B300CA" w:rsidRDefault="00150990" w:rsidP="00A71E6D">
            <w:pPr>
              <w:spacing w:after="0" w:line="240" w:lineRule="auto"/>
              <w:jc w:val="both"/>
              <w:rPr>
                <w:rFonts w:ascii="Times New Roman" w:hAnsi="Times New Roman" w:cs="Times New Roman"/>
                <w:sz w:val="22"/>
                <w:szCs w:val="22"/>
              </w:rPr>
            </w:pPr>
            <w:r w:rsidRPr="00B300CA">
              <w:rPr>
                <w:rFonts w:ascii="Times New Roman" w:hAnsi="Times New Roman" w:cs="Times New Roman"/>
                <w:b/>
                <w:bCs/>
                <w:color w:val="000000"/>
                <w:sz w:val="22"/>
                <w:szCs w:val="22"/>
              </w:rPr>
              <w:t>Techninis ir profesinis pajėgumas</w:t>
            </w:r>
          </w:p>
        </w:tc>
        <w:tc>
          <w:tcPr>
            <w:tcW w:w="3736" w:type="dxa"/>
            <w:tcBorders>
              <w:top w:val="single" w:sz="2" w:space="0" w:color="000000"/>
              <w:left w:val="single" w:sz="1" w:space="0" w:color="000000"/>
              <w:bottom w:val="single" w:sz="2" w:space="0" w:color="000000"/>
              <w:right w:val="single" w:sz="1" w:space="0" w:color="000000"/>
            </w:tcBorders>
            <w:shd w:val="clear" w:color="auto" w:fill="auto"/>
          </w:tcPr>
          <w:p w14:paraId="24027605" w14:textId="77777777" w:rsidR="00150990" w:rsidRPr="00091264" w:rsidRDefault="00150990" w:rsidP="00A71E6D">
            <w:pPr>
              <w:spacing w:after="0" w:line="240" w:lineRule="auto"/>
              <w:jc w:val="both"/>
              <w:rPr>
                <w:rFonts w:ascii="Times New Roman" w:hAnsi="Times New Roman" w:cs="Times New Roman"/>
                <w:sz w:val="22"/>
                <w:szCs w:val="22"/>
                <w:highlight w:val="yellow"/>
              </w:rPr>
            </w:pPr>
          </w:p>
        </w:tc>
        <w:tc>
          <w:tcPr>
            <w:tcW w:w="2551" w:type="dxa"/>
            <w:gridSpan w:val="2"/>
            <w:tcBorders>
              <w:top w:val="single" w:sz="2" w:space="0" w:color="000000"/>
              <w:left w:val="single" w:sz="1" w:space="0" w:color="000000"/>
              <w:bottom w:val="single" w:sz="2" w:space="0" w:color="000000"/>
              <w:right w:val="single" w:sz="1" w:space="0" w:color="000000"/>
            </w:tcBorders>
          </w:tcPr>
          <w:p w14:paraId="0D765BDC" w14:textId="77777777" w:rsidR="00150990" w:rsidRPr="00091264" w:rsidRDefault="00150990" w:rsidP="00A71E6D">
            <w:pPr>
              <w:spacing w:after="0" w:line="240" w:lineRule="auto"/>
              <w:jc w:val="both"/>
              <w:rPr>
                <w:rFonts w:ascii="Times New Roman" w:hAnsi="Times New Roman" w:cs="Times New Roman"/>
                <w:sz w:val="22"/>
                <w:szCs w:val="22"/>
                <w:highlight w:val="yellow"/>
              </w:rPr>
            </w:pPr>
          </w:p>
        </w:tc>
      </w:tr>
      <w:tr w:rsidR="007F360D" w:rsidRPr="00091264" w14:paraId="3A2764DF" w14:textId="77777777" w:rsidTr="00F35952">
        <w:trPr>
          <w:gridAfter w:val="1"/>
          <w:wAfter w:w="22" w:type="dxa"/>
        </w:trPr>
        <w:tc>
          <w:tcPr>
            <w:tcW w:w="630" w:type="dxa"/>
            <w:tcBorders>
              <w:top w:val="single" w:sz="2" w:space="0" w:color="000000"/>
              <w:left w:val="single" w:sz="1" w:space="0" w:color="000000"/>
              <w:bottom w:val="single" w:sz="2" w:space="0" w:color="000000"/>
            </w:tcBorders>
            <w:shd w:val="clear" w:color="auto" w:fill="auto"/>
          </w:tcPr>
          <w:p w14:paraId="76CC11DE" w14:textId="75AA08D5" w:rsidR="007F360D" w:rsidRPr="0034037A" w:rsidRDefault="007F360D" w:rsidP="00A71E6D">
            <w:pPr>
              <w:pStyle w:val="Lentelsturinys"/>
              <w:numPr>
                <w:ilvl w:val="1"/>
                <w:numId w:val="1"/>
              </w:numPr>
              <w:tabs>
                <w:tab w:val="left" w:pos="570"/>
              </w:tabs>
              <w:snapToGrid w:val="0"/>
              <w:spacing w:after="0" w:line="240" w:lineRule="auto"/>
              <w:ind w:left="-24" w:firstLine="0"/>
              <w:rPr>
                <w:rFonts w:cs="Times New Roman"/>
                <w:sz w:val="22"/>
                <w:shd w:val="clear" w:color="auto" w:fill="FFFFFF"/>
              </w:rPr>
            </w:pPr>
          </w:p>
        </w:tc>
        <w:tc>
          <w:tcPr>
            <w:tcW w:w="2610" w:type="dxa"/>
            <w:gridSpan w:val="2"/>
            <w:tcBorders>
              <w:top w:val="single" w:sz="2" w:space="0" w:color="000000"/>
              <w:left w:val="single" w:sz="1" w:space="0" w:color="000000"/>
              <w:bottom w:val="single" w:sz="2" w:space="0" w:color="000000"/>
            </w:tcBorders>
            <w:shd w:val="clear" w:color="auto" w:fill="auto"/>
          </w:tcPr>
          <w:p w14:paraId="750D2E3C" w14:textId="245E6C49" w:rsidR="00F35952" w:rsidRPr="0034037A" w:rsidRDefault="00FF7943" w:rsidP="00A71E6D">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 xml:space="preserve">Tiekėjas per paskutinius 5* metus iki pasiūlymo pateikimo termino pabaigos yra </w:t>
            </w:r>
            <w:r w:rsidR="007F360D" w:rsidRPr="0034037A">
              <w:rPr>
                <w:rFonts w:ascii="Times New Roman" w:hAnsi="Times New Roman" w:cs="Times New Roman"/>
                <w:sz w:val="22"/>
                <w:szCs w:val="22"/>
              </w:rPr>
              <w:t xml:space="preserve">įvykdęs </w:t>
            </w:r>
            <w:r w:rsidR="004C49D3" w:rsidRPr="0073286D">
              <w:rPr>
                <w:rFonts w:ascii="Times New Roman" w:hAnsi="Times New Roman" w:cs="Times New Roman"/>
                <w:sz w:val="22"/>
                <w:szCs w:val="22"/>
              </w:rPr>
              <w:t>nuotekų valyklos</w:t>
            </w:r>
            <w:ins w:id="42" w:author="Karolis Turčinavičius" w:date="2025-06-06T12:52:00Z" w16du:dateUtc="2025-06-06T09:52:00Z">
              <w:r w:rsidR="00C64DFA">
                <w:rPr>
                  <w:rFonts w:ascii="Times New Roman" w:hAnsi="Times New Roman" w:cs="Times New Roman"/>
                  <w:sz w:val="22"/>
                  <w:szCs w:val="22"/>
                </w:rPr>
                <w:t xml:space="preserve"> </w:t>
              </w:r>
              <w:r w:rsidR="00C64DFA" w:rsidRPr="00C64DFA">
                <w:rPr>
                  <w:rFonts w:ascii="Times New Roman" w:hAnsi="Times New Roman" w:cs="Times New Roman"/>
                  <w:sz w:val="22"/>
                  <w:szCs w:val="22"/>
                </w:rPr>
                <w:t>(naujos statybos ir (ar) rekonstrukcijos ir (ar) renovacijos ir (ar) kapitalinio remonto) darbų sutartį</w:t>
              </w:r>
            </w:ins>
            <w:r w:rsidR="004C49D3" w:rsidRPr="0073286D">
              <w:rPr>
                <w:rFonts w:ascii="Times New Roman" w:hAnsi="Times New Roman" w:cs="Times New Roman"/>
                <w:sz w:val="22"/>
                <w:szCs w:val="22"/>
              </w:rPr>
              <w:t xml:space="preserve">, </w:t>
            </w:r>
            <w:del w:id="43" w:author="Karolis Turčinavičius" w:date="2025-06-06T12:52:00Z" w16du:dateUtc="2025-06-06T09:52:00Z">
              <w:r w:rsidR="004C49D3" w:rsidRPr="0073286D" w:rsidDel="00C64DFA">
                <w:rPr>
                  <w:rFonts w:ascii="Times New Roman" w:hAnsi="Times New Roman" w:cs="Times New Roman"/>
                  <w:sz w:val="22"/>
                  <w:szCs w:val="22"/>
                </w:rPr>
                <w:delText xml:space="preserve">kurios našumas ne mažesnis kaip </w:delText>
              </w:r>
              <w:r w:rsidR="0073286D" w:rsidRPr="0073286D" w:rsidDel="00C64DFA">
                <w:rPr>
                  <w:rFonts w:ascii="Times New Roman" w:hAnsi="Times New Roman" w:cs="Times New Roman"/>
                  <w:sz w:val="22"/>
                  <w:szCs w:val="22"/>
                </w:rPr>
                <w:delText xml:space="preserve">40 </w:delText>
              </w:r>
              <w:r w:rsidR="004C49D3" w:rsidRPr="0073286D" w:rsidDel="00C64DFA">
                <w:rPr>
                  <w:rFonts w:ascii="Times New Roman" w:hAnsi="Times New Roman" w:cs="Times New Roman"/>
                  <w:sz w:val="22"/>
                  <w:szCs w:val="22"/>
                </w:rPr>
                <w:delText>m</w:delText>
              </w:r>
              <w:r w:rsidR="004C49D3" w:rsidRPr="0073286D" w:rsidDel="00C64DFA">
                <w:rPr>
                  <w:rFonts w:ascii="Times New Roman" w:hAnsi="Times New Roman" w:cs="Times New Roman"/>
                  <w:sz w:val="22"/>
                  <w:szCs w:val="22"/>
                  <w:vertAlign w:val="superscript"/>
                </w:rPr>
                <w:delText>3</w:delText>
              </w:r>
              <w:r w:rsidR="004C49D3" w:rsidRPr="0073286D" w:rsidDel="00C64DFA">
                <w:rPr>
                  <w:rFonts w:ascii="Times New Roman" w:hAnsi="Times New Roman" w:cs="Times New Roman"/>
                  <w:sz w:val="22"/>
                  <w:szCs w:val="22"/>
                </w:rPr>
                <w:delText xml:space="preserve">/d, </w:delText>
              </w:r>
              <w:r w:rsidR="00F35952" w:rsidRPr="0073286D" w:rsidDel="00C64DFA">
                <w:rPr>
                  <w:rFonts w:ascii="Times New Roman" w:hAnsi="Times New Roman" w:cs="Times New Roman"/>
                  <w:sz w:val="22"/>
                  <w:szCs w:val="22"/>
                </w:rPr>
                <w:delText>statybos (naujos statybos ir (ar) rekonstrukcijos ir (ar) renovacijos ir (ar) kapitalinio remonto) darbų sutartį</w:delText>
              </w:r>
              <w:r w:rsidR="007F360D" w:rsidRPr="0073286D" w:rsidDel="00C64DFA">
                <w:rPr>
                  <w:rFonts w:ascii="Times New Roman" w:eastAsia="Calibri" w:hAnsi="Times New Roman" w:cs="Times New Roman"/>
                  <w:sz w:val="22"/>
                  <w:szCs w:val="22"/>
                </w:rPr>
                <w:delText xml:space="preserve">, </w:delText>
              </w:r>
            </w:del>
            <w:r w:rsidR="00F35952" w:rsidRPr="0073286D">
              <w:rPr>
                <w:rFonts w:ascii="Times New Roman" w:eastAsia="Calibri" w:hAnsi="Times New Roman" w:cs="Times New Roman"/>
                <w:sz w:val="22"/>
                <w:szCs w:val="22"/>
              </w:rPr>
              <w:t xml:space="preserve">kur </w:t>
            </w:r>
            <w:r w:rsidR="00BD5FBC" w:rsidRPr="0073286D">
              <w:rPr>
                <w:rFonts w:ascii="Times New Roman" w:eastAsia="Calibri" w:hAnsi="Times New Roman" w:cs="Times New Roman"/>
                <w:sz w:val="22"/>
                <w:szCs w:val="22"/>
              </w:rPr>
              <w:t xml:space="preserve">svarbiausių </w:t>
            </w:r>
            <w:r w:rsidR="004C49D3" w:rsidRPr="0073286D">
              <w:rPr>
                <w:rFonts w:ascii="Times New Roman" w:eastAsia="Calibri" w:hAnsi="Times New Roman" w:cs="Times New Roman"/>
                <w:sz w:val="22"/>
                <w:szCs w:val="22"/>
              </w:rPr>
              <w:t>darbų</w:t>
            </w:r>
            <w:r w:rsidR="00BD5FBC" w:rsidRPr="0073286D">
              <w:rPr>
                <w:rFonts w:ascii="Times New Roman" w:eastAsia="Calibri" w:hAnsi="Times New Roman" w:cs="Times New Roman"/>
                <w:sz w:val="22"/>
                <w:szCs w:val="22"/>
              </w:rPr>
              <w:t>*</w:t>
            </w:r>
            <w:r w:rsidR="004C49D3" w:rsidRPr="0073286D">
              <w:rPr>
                <w:rFonts w:ascii="Times New Roman" w:eastAsia="Calibri" w:hAnsi="Times New Roman" w:cs="Times New Roman"/>
                <w:sz w:val="22"/>
                <w:szCs w:val="22"/>
              </w:rPr>
              <w:t xml:space="preserve"> </w:t>
            </w:r>
            <w:r w:rsidR="007F360D" w:rsidRPr="0073286D">
              <w:rPr>
                <w:rFonts w:ascii="Times New Roman" w:hAnsi="Times New Roman" w:cs="Times New Roman"/>
                <w:sz w:val="22"/>
                <w:szCs w:val="22"/>
              </w:rPr>
              <w:t xml:space="preserve">vertė buvo ne mažesnė kaip </w:t>
            </w:r>
            <w:r w:rsidR="0073286D" w:rsidRPr="0073286D">
              <w:rPr>
                <w:rFonts w:ascii="Times New Roman" w:hAnsi="Times New Roman" w:cs="Times New Roman"/>
                <w:sz w:val="22"/>
                <w:szCs w:val="22"/>
              </w:rPr>
              <w:t>200</w:t>
            </w:r>
            <w:r w:rsidR="0061623D" w:rsidRPr="0073286D">
              <w:rPr>
                <w:rFonts w:ascii="Times New Roman" w:hAnsi="Times New Roman" w:cs="Times New Roman"/>
                <w:sz w:val="22"/>
                <w:szCs w:val="22"/>
              </w:rPr>
              <w:t> </w:t>
            </w:r>
            <w:r w:rsidR="004D352A" w:rsidRPr="0073286D">
              <w:rPr>
                <w:rFonts w:ascii="Times New Roman" w:hAnsi="Times New Roman" w:cs="Times New Roman"/>
                <w:sz w:val="22"/>
                <w:szCs w:val="22"/>
              </w:rPr>
              <w:t>0</w:t>
            </w:r>
            <w:r w:rsidR="0061623D" w:rsidRPr="0073286D">
              <w:rPr>
                <w:rFonts w:ascii="Times New Roman" w:hAnsi="Times New Roman" w:cs="Times New Roman"/>
                <w:sz w:val="22"/>
                <w:szCs w:val="22"/>
              </w:rPr>
              <w:t>0</w:t>
            </w:r>
            <w:r w:rsidR="007F360D" w:rsidRPr="0073286D">
              <w:rPr>
                <w:rFonts w:ascii="Times New Roman" w:hAnsi="Times New Roman" w:cs="Times New Roman"/>
                <w:sz w:val="22"/>
                <w:szCs w:val="22"/>
              </w:rPr>
              <w:t xml:space="preserve">0 </w:t>
            </w:r>
            <w:r w:rsidR="0061623D" w:rsidRPr="0073286D">
              <w:rPr>
                <w:rFonts w:ascii="Times New Roman" w:hAnsi="Times New Roman" w:cs="Times New Roman"/>
                <w:sz w:val="22"/>
                <w:szCs w:val="22"/>
              </w:rPr>
              <w:t>Eur (</w:t>
            </w:r>
            <w:r w:rsidR="004C49D3" w:rsidRPr="0073286D">
              <w:rPr>
                <w:rFonts w:ascii="Times New Roman" w:hAnsi="Times New Roman" w:cs="Times New Roman"/>
                <w:sz w:val="22"/>
                <w:szCs w:val="22"/>
              </w:rPr>
              <w:t xml:space="preserve">du šimtai tūkstančių </w:t>
            </w:r>
            <w:r w:rsidR="0061623D" w:rsidRPr="0073286D">
              <w:rPr>
                <w:rFonts w:ascii="Times New Roman" w:hAnsi="Times New Roman" w:cs="Times New Roman"/>
                <w:sz w:val="22"/>
                <w:szCs w:val="22"/>
              </w:rPr>
              <w:t xml:space="preserve">eurų) </w:t>
            </w:r>
            <w:r w:rsidR="007F360D" w:rsidRPr="0073286D">
              <w:rPr>
                <w:rFonts w:ascii="Times New Roman" w:hAnsi="Times New Roman" w:cs="Times New Roman"/>
                <w:sz w:val="22"/>
                <w:szCs w:val="22"/>
              </w:rPr>
              <w:t>be PVM,</w:t>
            </w:r>
            <w:r w:rsidR="00F35952" w:rsidRPr="0073286D">
              <w:rPr>
                <w:rFonts w:ascii="Times New Roman" w:hAnsi="Times New Roman" w:cs="Times New Roman"/>
                <w:sz w:val="22"/>
                <w:szCs w:val="22"/>
              </w:rPr>
              <w:t xml:space="preserve"> ir svarbiausių darbų atlikimas ir galutiniai rezultatai buvo tinkami.</w:t>
            </w:r>
            <w:r w:rsidR="00F35952" w:rsidRPr="0034037A">
              <w:rPr>
                <w:rFonts w:ascii="Times New Roman" w:hAnsi="Times New Roman" w:cs="Times New Roman"/>
                <w:sz w:val="22"/>
                <w:szCs w:val="22"/>
              </w:rPr>
              <w:t xml:space="preserve"> </w:t>
            </w:r>
          </w:p>
          <w:p w14:paraId="58CE6136" w14:textId="77777777" w:rsidR="007F360D" w:rsidRPr="0034037A" w:rsidRDefault="007F360D" w:rsidP="00A71E6D">
            <w:pPr>
              <w:spacing w:after="0" w:line="240" w:lineRule="auto"/>
              <w:jc w:val="both"/>
              <w:rPr>
                <w:rFonts w:ascii="Times New Roman" w:hAnsi="Times New Roman" w:cs="Times New Roman"/>
                <w:iCs/>
                <w:sz w:val="22"/>
                <w:szCs w:val="22"/>
              </w:rPr>
            </w:pPr>
          </w:p>
          <w:p w14:paraId="31F0077D" w14:textId="77777777" w:rsidR="00F35952" w:rsidRPr="0034037A" w:rsidRDefault="008D75B6" w:rsidP="00F35952">
            <w:pPr>
              <w:spacing w:after="0" w:line="240" w:lineRule="auto"/>
              <w:jc w:val="both"/>
              <w:rPr>
                <w:rFonts w:ascii="Times New Roman" w:eastAsia="Arial Unicode MS" w:hAnsi="Times New Roman" w:cs="Times New Roman"/>
                <w:sz w:val="22"/>
                <w:szCs w:val="22"/>
                <w:bdr w:val="nil"/>
              </w:rPr>
            </w:pPr>
            <w:r w:rsidRPr="0034037A">
              <w:rPr>
                <w:rFonts w:ascii="Times New Roman" w:hAnsi="Times New Roman" w:cs="Times New Roman"/>
                <w:sz w:val="22"/>
                <w:szCs w:val="22"/>
              </w:rPr>
              <w:t>*</w:t>
            </w:r>
            <w:r w:rsidR="00F35952" w:rsidRPr="0034037A">
              <w:rPr>
                <w:rFonts w:ascii="Times New Roman" w:eastAsia="Arial Unicode MS" w:hAnsi="Times New Roman" w:cs="Times New Roman"/>
                <w:i/>
                <w:iCs/>
                <w:sz w:val="22"/>
                <w:szCs w:val="22"/>
                <w:bdr w:val="nil"/>
              </w:rPr>
              <w:t>5 (penkerių) metų terminas skaičiuojamas nuo paskutinės pasiūlymo pateikimo termino dienos.</w:t>
            </w:r>
          </w:p>
          <w:p w14:paraId="0074458A" w14:textId="15715B21" w:rsidR="007F360D" w:rsidRPr="0034037A" w:rsidRDefault="00BD5FBC" w:rsidP="0034037A">
            <w:pPr>
              <w:spacing w:after="0" w:line="240" w:lineRule="auto"/>
              <w:jc w:val="both"/>
              <w:rPr>
                <w:rFonts w:ascii="Times New Roman" w:eastAsia="Calibri" w:hAnsi="Times New Roman" w:cs="Times New Roman"/>
                <w:sz w:val="22"/>
                <w:szCs w:val="22"/>
              </w:rPr>
            </w:pPr>
            <w:r w:rsidRPr="0034037A">
              <w:rPr>
                <w:rFonts w:ascii="Times New Roman" w:hAnsi="Times New Roman" w:cs="Times New Roman"/>
                <w:i/>
                <w:iCs/>
                <w:sz w:val="22"/>
                <w:szCs w:val="22"/>
              </w:rPr>
              <w:t xml:space="preserve">Svarbiausi darbai – </w:t>
            </w:r>
            <w:r w:rsidRPr="0034037A">
              <w:rPr>
                <w:rFonts w:ascii="Times New Roman" w:hAnsi="Times New Roman" w:cs="Times New Roman"/>
                <w:i/>
                <w:iCs/>
                <w:color w:val="000000"/>
              </w:rPr>
              <w:t xml:space="preserve">nuotekų valyklos statybos (naujos statybos </w:t>
            </w:r>
            <w:r w:rsidRPr="0034037A">
              <w:rPr>
                <w:rFonts w:ascii="Times New Roman" w:hAnsi="Times New Roman" w:cs="Times New Roman"/>
                <w:i/>
                <w:iCs/>
              </w:rPr>
              <w:t>ir (ar)</w:t>
            </w:r>
            <w:r w:rsidRPr="0034037A">
              <w:rPr>
                <w:rFonts w:ascii="Times New Roman" w:hAnsi="Times New Roman" w:cs="Times New Roman"/>
                <w:i/>
                <w:iCs/>
                <w:color w:val="000000"/>
              </w:rPr>
              <w:t xml:space="preserve"> rekonstravimo, kapitalinio remonto) darbai įskaitant sumontuotos įrangos vertę. Jei vykdant sutartį</w:t>
            </w:r>
            <w:r w:rsidR="0034037A" w:rsidRPr="0034037A">
              <w:rPr>
                <w:rFonts w:ascii="Times New Roman" w:hAnsi="Times New Roman" w:cs="Times New Roman"/>
                <w:i/>
                <w:iCs/>
                <w:color w:val="000000"/>
              </w:rPr>
              <w:t>.</w:t>
            </w:r>
          </w:p>
        </w:tc>
        <w:tc>
          <w:tcPr>
            <w:tcW w:w="3736" w:type="dxa"/>
            <w:tcBorders>
              <w:top w:val="single" w:sz="2" w:space="0" w:color="000000"/>
              <w:left w:val="single" w:sz="1" w:space="0" w:color="000000"/>
              <w:bottom w:val="single" w:sz="2" w:space="0" w:color="000000"/>
              <w:right w:val="single" w:sz="1" w:space="0" w:color="000000"/>
            </w:tcBorders>
            <w:shd w:val="clear" w:color="auto" w:fill="auto"/>
          </w:tcPr>
          <w:p w14:paraId="3B2057D4" w14:textId="77777777" w:rsidR="00F35952" w:rsidRPr="0034037A" w:rsidRDefault="00F35952" w:rsidP="00F35952">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Su pasiūlymu pateikiamas EBVPD (parengtas pagal Pirkimo dokumentų 5 priede pateiktą formą).</w:t>
            </w:r>
          </w:p>
          <w:p w14:paraId="5AFD15D6" w14:textId="77777777" w:rsidR="007F360D" w:rsidRPr="0034037A" w:rsidRDefault="007F360D" w:rsidP="00A71E6D">
            <w:pPr>
              <w:spacing w:after="0" w:line="240" w:lineRule="auto"/>
              <w:jc w:val="both"/>
              <w:rPr>
                <w:rFonts w:ascii="Times New Roman" w:hAnsi="Times New Roman" w:cs="Times New Roman"/>
                <w:b/>
                <w:i/>
                <w:iCs/>
                <w:sz w:val="22"/>
                <w:szCs w:val="22"/>
              </w:rPr>
            </w:pPr>
          </w:p>
          <w:p w14:paraId="3A3BA904" w14:textId="77777777" w:rsidR="007F360D" w:rsidRPr="0034037A" w:rsidRDefault="007F360D" w:rsidP="00A71E6D">
            <w:pPr>
              <w:spacing w:after="0" w:line="240" w:lineRule="auto"/>
              <w:jc w:val="both"/>
              <w:rPr>
                <w:rFonts w:ascii="Times New Roman" w:hAnsi="Times New Roman" w:cs="Times New Roman"/>
                <w:b/>
                <w:sz w:val="22"/>
                <w:szCs w:val="22"/>
              </w:rPr>
            </w:pPr>
            <w:r w:rsidRPr="0034037A">
              <w:rPr>
                <w:rFonts w:ascii="Times New Roman" w:hAnsi="Times New Roman" w:cs="Times New Roman"/>
                <w:b/>
                <w:i/>
                <w:iCs/>
                <w:sz w:val="22"/>
                <w:szCs w:val="22"/>
              </w:rPr>
              <w:t>Dokumentai, kuriuos turės pateikti galimas laimėtojas:</w:t>
            </w:r>
          </w:p>
          <w:p w14:paraId="49E02C87" w14:textId="77777777" w:rsidR="00BD5FBC" w:rsidRPr="0034037A" w:rsidRDefault="007F360D" w:rsidP="0022249F">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Per pastaruosius 5 metus atliktų statybos darbų sąrašas</w:t>
            </w:r>
            <w:r w:rsidR="00BD5FBC" w:rsidRPr="0034037A">
              <w:rPr>
                <w:rFonts w:ascii="Times New Roman" w:hAnsi="Times New Roman" w:cs="Times New Roman"/>
                <w:sz w:val="22"/>
                <w:szCs w:val="22"/>
              </w:rPr>
              <w:t xml:space="preserve">, kuriame turi būti nurodomi </w:t>
            </w:r>
          </w:p>
          <w:p w14:paraId="0AB773FB" w14:textId="24B505EE" w:rsidR="00122D85" w:rsidRPr="0034037A" w:rsidRDefault="00BD5FBC" w:rsidP="00BD5FBC">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 xml:space="preserve">kokie statybos darbai buvo atlikti, kokia </w:t>
            </w:r>
            <w:r w:rsidR="0034037A" w:rsidRPr="0034037A">
              <w:rPr>
                <w:rFonts w:ascii="Times New Roman" w:hAnsi="Times New Roman" w:cs="Times New Roman"/>
                <w:sz w:val="22"/>
                <w:szCs w:val="22"/>
              </w:rPr>
              <w:t xml:space="preserve">atliktų </w:t>
            </w:r>
            <w:r w:rsidRPr="0034037A">
              <w:rPr>
                <w:rFonts w:ascii="Times New Roman" w:hAnsi="Times New Roman" w:cs="Times New Roman"/>
                <w:sz w:val="22"/>
                <w:szCs w:val="22"/>
              </w:rPr>
              <w:t xml:space="preserve">statybos darbų vertė ir pateikta kita reikalinga informacija, </w:t>
            </w:r>
            <w:r w:rsidR="007F360D" w:rsidRPr="0034037A">
              <w:rPr>
                <w:rFonts w:ascii="Times New Roman" w:hAnsi="Times New Roman" w:cs="Times New Roman"/>
                <w:sz w:val="22"/>
                <w:szCs w:val="22"/>
              </w:rPr>
              <w:t>kartu su užsakovų</w:t>
            </w:r>
            <w:r w:rsidR="0022249F" w:rsidRPr="0034037A">
              <w:rPr>
                <w:rFonts w:ascii="Times New Roman" w:hAnsi="Times New Roman" w:cs="Times New Roman"/>
                <w:sz w:val="22"/>
                <w:szCs w:val="22"/>
              </w:rPr>
              <w:t xml:space="preserve"> (</w:t>
            </w:r>
            <w:r w:rsidR="0022249F" w:rsidRPr="0022249F">
              <w:rPr>
                <w:rFonts w:ascii="Times New Roman" w:hAnsi="Times New Roman" w:cs="Times New Roman"/>
                <w:sz w:val="22"/>
                <w:szCs w:val="22"/>
              </w:rPr>
              <w:t>tiek viešųjų, tiek privačiųjų) pažymomis</w:t>
            </w:r>
            <w:r w:rsidR="0022249F" w:rsidRPr="0034037A">
              <w:rPr>
                <w:rFonts w:ascii="Times New Roman" w:hAnsi="Times New Roman" w:cs="Times New Roman"/>
                <w:sz w:val="22"/>
                <w:szCs w:val="22"/>
              </w:rPr>
              <w:t xml:space="preserve"> (ar kitais lygiaverčiais dokumentais)</w:t>
            </w:r>
            <w:r w:rsidR="0022249F" w:rsidRPr="0022249F">
              <w:rPr>
                <w:rFonts w:ascii="Times New Roman" w:hAnsi="Times New Roman" w:cs="Times New Roman"/>
                <w:sz w:val="22"/>
                <w:szCs w:val="22"/>
              </w:rPr>
              <w:t xml:space="preserve">, apie tai, kad svarbiausių darbų atlikimas ir galutiniai rezultatai buvo tinkami. </w:t>
            </w:r>
          </w:p>
        </w:tc>
        <w:tc>
          <w:tcPr>
            <w:tcW w:w="2551" w:type="dxa"/>
            <w:gridSpan w:val="2"/>
            <w:tcBorders>
              <w:top w:val="single" w:sz="2" w:space="0" w:color="000000"/>
              <w:left w:val="single" w:sz="1" w:space="0" w:color="000000"/>
              <w:bottom w:val="single" w:sz="2" w:space="0" w:color="000000"/>
              <w:right w:val="single" w:sz="1" w:space="0" w:color="000000"/>
            </w:tcBorders>
          </w:tcPr>
          <w:p w14:paraId="3AE921A0" w14:textId="77777777" w:rsidR="007F360D" w:rsidRPr="0034037A" w:rsidRDefault="007F360D" w:rsidP="00A71E6D">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 xml:space="preserve">Reikalavimą turi atitikti tiekėjas. </w:t>
            </w:r>
          </w:p>
          <w:p w14:paraId="1CBBCEDE" w14:textId="77777777" w:rsidR="007F360D" w:rsidRPr="0034037A" w:rsidRDefault="007F360D" w:rsidP="00A71E6D">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Jeigu pasiūlymą teikia ūkio subjektų grupė – reikalavimą turi atitikti visi ūkio subjektų grupės nariai kartu (ūkio subjektų grupės narių turima patirtis sumuojama), atsižvelgiant į jų prisiimamus įsipareigojimus.</w:t>
            </w:r>
          </w:p>
          <w:p w14:paraId="6BFBE905" w14:textId="77777777" w:rsidR="007F360D" w:rsidRPr="0034037A" w:rsidRDefault="007F360D" w:rsidP="00A71E6D">
            <w:pPr>
              <w:spacing w:after="0" w:line="240" w:lineRule="auto"/>
              <w:jc w:val="both"/>
              <w:rPr>
                <w:rFonts w:ascii="Times New Roman" w:hAnsi="Times New Roman" w:cs="Times New Roman"/>
                <w:sz w:val="22"/>
                <w:szCs w:val="22"/>
              </w:rPr>
            </w:pPr>
            <w:r w:rsidRPr="0034037A">
              <w:rPr>
                <w:rFonts w:ascii="Times New Roman" w:hAnsi="Times New Roman" w:cs="Times New Roman"/>
                <w:sz w:val="22"/>
                <w:szCs w:val="22"/>
              </w:rPr>
              <w:t>Tiekėjas gali remtis kitų ūkio subjektų pajėgumais tik tuo atveju, jeigu tie subjektai patys vykdys tą pirkimo sutarties dalį, kuriai reikia jų turimų pajėgumų.</w:t>
            </w:r>
          </w:p>
        </w:tc>
      </w:tr>
      <w:tr w:rsidR="005C5124" w:rsidRPr="00091264" w14:paraId="20B1C3F1" w14:textId="77777777" w:rsidTr="00F35952">
        <w:tc>
          <w:tcPr>
            <w:tcW w:w="652" w:type="dxa"/>
            <w:gridSpan w:val="2"/>
            <w:tcBorders>
              <w:top w:val="single" w:sz="2" w:space="0" w:color="000000"/>
              <w:left w:val="single" w:sz="1" w:space="0" w:color="000000"/>
              <w:bottom w:val="single" w:sz="2" w:space="0" w:color="000000"/>
            </w:tcBorders>
            <w:shd w:val="clear" w:color="auto" w:fill="auto"/>
          </w:tcPr>
          <w:p w14:paraId="145582D3" w14:textId="7EDAB4F2" w:rsidR="005C5124" w:rsidRPr="0085629B" w:rsidRDefault="00E15D7A" w:rsidP="0034037A">
            <w:pPr>
              <w:pStyle w:val="Lentelsturinys"/>
              <w:snapToGrid w:val="0"/>
              <w:spacing w:after="0" w:line="240" w:lineRule="auto"/>
              <w:rPr>
                <w:rFonts w:cs="Times New Roman"/>
                <w:b/>
                <w:bCs/>
                <w:sz w:val="22"/>
                <w:shd w:val="clear" w:color="auto" w:fill="FFFFFF"/>
              </w:rPr>
            </w:pPr>
            <w:ins w:id="44" w:author="Vartotojas" w:date="2025-06-11T08:59:00Z" w16du:dateUtc="2025-06-11T05:59:00Z">
              <w:r>
                <w:rPr>
                  <w:rFonts w:cs="Times New Roman"/>
                  <w:b/>
                  <w:bCs/>
                  <w:sz w:val="22"/>
                  <w:shd w:val="clear" w:color="auto" w:fill="FFFFFF"/>
                </w:rPr>
                <w:t>2</w:t>
              </w:r>
            </w:ins>
            <w:del w:id="45" w:author="Vartotojas" w:date="2025-06-11T08:59:00Z" w16du:dateUtc="2025-06-11T05:59:00Z">
              <w:r w:rsidR="0034037A" w:rsidRPr="0085629B" w:rsidDel="00E15D7A">
                <w:rPr>
                  <w:rFonts w:cs="Times New Roman"/>
                  <w:b/>
                  <w:bCs/>
                  <w:sz w:val="22"/>
                  <w:shd w:val="clear" w:color="auto" w:fill="FFFFFF"/>
                </w:rPr>
                <w:delText>3</w:delText>
              </w:r>
            </w:del>
            <w:r w:rsidR="0034037A" w:rsidRPr="0085629B">
              <w:rPr>
                <w:rFonts w:cs="Times New Roman"/>
                <w:b/>
                <w:bCs/>
                <w:sz w:val="22"/>
                <w:shd w:val="clear" w:color="auto" w:fill="FFFFFF"/>
              </w:rPr>
              <w:t>.2.</w:t>
            </w:r>
          </w:p>
        </w:tc>
        <w:tc>
          <w:tcPr>
            <w:tcW w:w="2588" w:type="dxa"/>
            <w:tcBorders>
              <w:top w:val="single" w:sz="2" w:space="0" w:color="000000"/>
              <w:left w:val="single" w:sz="1" w:space="0" w:color="000000"/>
              <w:bottom w:val="single" w:sz="2" w:space="0" w:color="000000"/>
            </w:tcBorders>
            <w:shd w:val="clear" w:color="auto" w:fill="auto"/>
          </w:tcPr>
          <w:p w14:paraId="06E349C2" w14:textId="145FCE28" w:rsidR="00DA75EE" w:rsidRPr="0085629B" w:rsidRDefault="00DA75EE" w:rsidP="0085629B">
            <w:pPr>
              <w:tabs>
                <w:tab w:val="left" w:pos="338"/>
              </w:tabs>
              <w:spacing w:after="0" w:line="240" w:lineRule="auto"/>
              <w:jc w:val="both"/>
              <w:rPr>
                <w:rFonts w:ascii="Times New Roman" w:hAnsi="Times New Roman" w:cs="Times New Roman"/>
                <w:sz w:val="22"/>
                <w:szCs w:val="22"/>
              </w:rPr>
            </w:pPr>
            <w:r w:rsidRPr="0085629B">
              <w:rPr>
                <w:rFonts w:ascii="Times New Roman" w:hAnsi="Times New Roman" w:cs="Times New Roman"/>
                <w:sz w:val="22"/>
                <w:szCs w:val="22"/>
              </w:rPr>
              <w:t>Tiekėjo specialistai, kurie laimėjimo atveju bus skiriami Sutarties vykdymui, turi turėti reikiamą kvalifikaciją. Tiekėjas turi turėti</w:t>
            </w:r>
            <w:r w:rsidR="0085629B" w:rsidRPr="0085629B">
              <w:rPr>
                <w:rFonts w:ascii="Times New Roman" w:hAnsi="Times New Roman" w:cs="Times New Roman"/>
                <w:sz w:val="22"/>
                <w:szCs w:val="22"/>
              </w:rPr>
              <w:t>*</w:t>
            </w:r>
            <w:r w:rsidRPr="0085629B">
              <w:rPr>
                <w:rFonts w:ascii="Times New Roman" w:hAnsi="Times New Roman" w:cs="Times New Roman"/>
                <w:sz w:val="22"/>
                <w:szCs w:val="22"/>
              </w:rPr>
              <w:t>:</w:t>
            </w:r>
          </w:p>
          <w:p w14:paraId="5B6DA7DC" w14:textId="1DDFE061" w:rsidR="00DA75EE" w:rsidRPr="0085629B" w:rsidRDefault="00DA75EE" w:rsidP="0085629B">
            <w:pPr>
              <w:pStyle w:val="Sraopastraipa"/>
              <w:numPr>
                <w:ilvl w:val="0"/>
                <w:numId w:val="14"/>
              </w:numPr>
              <w:tabs>
                <w:tab w:val="left" w:pos="338"/>
              </w:tabs>
              <w:spacing w:after="0" w:line="240" w:lineRule="auto"/>
              <w:ind w:left="0" w:firstLine="0"/>
              <w:jc w:val="both"/>
              <w:rPr>
                <w:rFonts w:ascii="Times New Roman" w:hAnsi="Times New Roman" w:cs="Times New Roman"/>
              </w:rPr>
            </w:pPr>
            <w:r w:rsidRPr="0085629B">
              <w:rPr>
                <w:rFonts w:ascii="Times New Roman" w:hAnsi="Times New Roman" w:cs="Times New Roman"/>
              </w:rPr>
              <w:t xml:space="preserve">Neypatingojo statinio statybos vadovą, turintį teisę eiti neypatingojo statinio statybos vadovo pareigas (Statinių grupė: kiti inžineriniai statiniai: kitos paskirties </w:t>
            </w:r>
            <w:del w:id="46" w:author="Karolis Turčinavičius" w:date="2025-06-06T12:53:00Z" w16du:dateUtc="2025-06-06T09:53:00Z">
              <w:r w:rsidRPr="0085629B" w:rsidDel="00C64DFA">
                <w:rPr>
                  <w:rFonts w:ascii="Times New Roman" w:hAnsi="Times New Roman" w:cs="Times New Roman"/>
                </w:rPr>
                <w:delText xml:space="preserve">inžineriniai statiniai </w:delText>
              </w:r>
            </w:del>
            <w:r w:rsidRPr="0085629B">
              <w:rPr>
                <w:rFonts w:ascii="Times New Roman" w:hAnsi="Times New Roman" w:cs="Times New Roman"/>
              </w:rPr>
              <w:t xml:space="preserve">(nuotekų valyklos statiniai)). </w:t>
            </w:r>
          </w:p>
          <w:p w14:paraId="1DD50037" w14:textId="133504AD" w:rsidR="00DA75EE" w:rsidRPr="0085629B" w:rsidRDefault="00DA75EE" w:rsidP="0085629B">
            <w:pPr>
              <w:pStyle w:val="Sraopastraipa"/>
              <w:numPr>
                <w:ilvl w:val="0"/>
                <w:numId w:val="14"/>
              </w:numPr>
              <w:tabs>
                <w:tab w:val="left" w:pos="338"/>
              </w:tabs>
              <w:spacing w:after="0" w:line="240" w:lineRule="auto"/>
              <w:ind w:left="0" w:firstLine="0"/>
              <w:jc w:val="both"/>
              <w:rPr>
                <w:rFonts w:ascii="Times New Roman" w:hAnsi="Times New Roman" w:cs="Times New Roman"/>
              </w:rPr>
            </w:pPr>
            <w:r w:rsidRPr="0085629B">
              <w:rPr>
                <w:rFonts w:ascii="Times New Roman" w:hAnsi="Times New Roman" w:cs="Times New Roman"/>
              </w:rPr>
              <w:t xml:space="preserve">Neypatingojo statinio projekto vadovą, turintį teisę eiti neypatingojo statinio projekto vadovo pareigas (Statinių grupė: kiti inžineriniai statiniai: kitos paskirties </w:t>
            </w:r>
            <w:del w:id="47" w:author="Karolis Turčinavičius" w:date="2025-06-06T12:53:00Z" w16du:dateUtc="2025-06-06T09:53:00Z">
              <w:r w:rsidRPr="0085629B" w:rsidDel="00C64DFA">
                <w:rPr>
                  <w:rFonts w:ascii="Times New Roman" w:hAnsi="Times New Roman" w:cs="Times New Roman"/>
                </w:rPr>
                <w:delText xml:space="preserve">inžineriniai statiniai </w:delText>
              </w:r>
            </w:del>
            <w:r w:rsidRPr="0085629B">
              <w:rPr>
                <w:rFonts w:ascii="Times New Roman" w:hAnsi="Times New Roman" w:cs="Times New Roman"/>
              </w:rPr>
              <w:t xml:space="preserve">(nuotekų valyklos statiniai)). </w:t>
            </w:r>
          </w:p>
          <w:p w14:paraId="3875BDA5" w14:textId="25704E14" w:rsidR="0085629B" w:rsidRPr="0085629B" w:rsidRDefault="0085629B" w:rsidP="0085629B">
            <w:pPr>
              <w:tabs>
                <w:tab w:val="left" w:pos="288"/>
              </w:tabs>
              <w:snapToGrid w:val="0"/>
              <w:spacing w:after="0" w:line="240" w:lineRule="auto"/>
              <w:jc w:val="both"/>
              <w:rPr>
                <w:rFonts w:ascii="Times New Roman" w:hAnsi="Times New Roman" w:cs="Times New Roman"/>
                <w:i/>
                <w:sz w:val="22"/>
                <w:szCs w:val="22"/>
              </w:rPr>
            </w:pPr>
            <w:r w:rsidRPr="0085629B">
              <w:rPr>
                <w:rFonts w:ascii="Times New Roman" w:hAnsi="Times New Roman" w:cs="Times New Roman"/>
                <w:i/>
                <w:sz w:val="22"/>
                <w:szCs w:val="22"/>
              </w:rPr>
              <w:t xml:space="preserve">*Tas </w:t>
            </w:r>
            <w:r w:rsidRPr="0085629B">
              <w:rPr>
                <w:rFonts w:ascii="Times New Roman" w:hAnsi="Times New Roman" w:cs="Times New Roman"/>
                <w:i/>
                <w:iCs/>
                <w:sz w:val="22"/>
                <w:szCs w:val="22"/>
              </w:rPr>
              <w:t>pats</w:t>
            </w:r>
            <w:r w:rsidRPr="0085629B">
              <w:rPr>
                <w:rFonts w:ascii="Times New Roman" w:hAnsi="Times New Roman" w:cs="Times New Roman"/>
                <w:i/>
                <w:sz w:val="22"/>
                <w:szCs w:val="22"/>
              </w:rPr>
              <w:t xml:space="preserve"> asmuo gali būti siūlomas kelioms funkcijoms vykdyti, jei jis atitinka visus keliamus reikalavimus. </w:t>
            </w:r>
          </w:p>
          <w:p w14:paraId="62DA8660" w14:textId="77777777" w:rsidR="005C5124" w:rsidRPr="0085629B" w:rsidRDefault="005C5124" w:rsidP="00DA75EE">
            <w:pPr>
              <w:spacing w:after="0" w:line="240" w:lineRule="auto"/>
              <w:jc w:val="both"/>
              <w:rPr>
                <w:rFonts w:ascii="Times New Roman" w:hAnsi="Times New Roman" w:cs="Times New Roman"/>
                <w:sz w:val="22"/>
                <w:szCs w:val="22"/>
              </w:rPr>
            </w:pPr>
          </w:p>
        </w:tc>
        <w:tc>
          <w:tcPr>
            <w:tcW w:w="3758" w:type="dxa"/>
            <w:gridSpan w:val="2"/>
            <w:tcBorders>
              <w:top w:val="single" w:sz="2" w:space="0" w:color="000000"/>
              <w:left w:val="single" w:sz="1" w:space="0" w:color="000000"/>
              <w:bottom w:val="single" w:sz="2" w:space="0" w:color="000000"/>
              <w:right w:val="single" w:sz="1" w:space="0" w:color="000000"/>
            </w:tcBorders>
            <w:shd w:val="clear" w:color="auto" w:fill="auto"/>
          </w:tcPr>
          <w:p w14:paraId="62D63FC6" w14:textId="77777777" w:rsidR="00F35952" w:rsidRPr="0085629B" w:rsidRDefault="00F35952" w:rsidP="00F35952">
            <w:pPr>
              <w:spacing w:after="0" w:line="240" w:lineRule="auto"/>
              <w:jc w:val="both"/>
              <w:rPr>
                <w:rFonts w:ascii="Times New Roman" w:hAnsi="Times New Roman" w:cs="Times New Roman"/>
                <w:sz w:val="22"/>
                <w:szCs w:val="22"/>
              </w:rPr>
            </w:pPr>
            <w:r w:rsidRPr="0085629B">
              <w:rPr>
                <w:rFonts w:ascii="Times New Roman" w:hAnsi="Times New Roman" w:cs="Times New Roman"/>
                <w:sz w:val="22"/>
                <w:szCs w:val="22"/>
              </w:rPr>
              <w:t>Su pasiūlymu pateikiamas EBVPD (parengtas pagal Pirkimo dokumentų 5 priede pateiktą formą).</w:t>
            </w:r>
          </w:p>
          <w:p w14:paraId="0C6EE701" w14:textId="77777777" w:rsidR="005C5124" w:rsidRPr="0085629B" w:rsidRDefault="005C5124" w:rsidP="00A71E6D">
            <w:pPr>
              <w:spacing w:after="0" w:line="240" w:lineRule="auto"/>
              <w:jc w:val="both"/>
              <w:rPr>
                <w:rFonts w:ascii="Times New Roman" w:hAnsi="Times New Roman" w:cs="Times New Roman"/>
                <w:sz w:val="22"/>
                <w:szCs w:val="22"/>
              </w:rPr>
            </w:pPr>
          </w:p>
          <w:p w14:paraId="15A0C571" w14:textId="77777777" w:rsidR="005C5124" w:rsidRPr="0085629B" w:rsidRDefault="005C5124" w:rsidP="00A71E6D">
            <w:pPr>
              <w:spacing w:after="0" w:line="240" w:lineRule="auto"/>
              <w:jc w:val="both"/>
              <w:rPr>
                <w:rFonts w:ascii="Times New Roman" w:hAnsi="Times New Roman" w:cs="Times New Roman"/>
                <w:b/>
                <w:sz w:val="22"/>
                <w:szCs w:val="22"/>
              </w:rPr>
            </w:pPr>
            <w:r w:rsidRPr="0085629B">
              <w:rPr>
                <w:rFonts w:ascii="Times New Roman" w:hAnsi="Times New Roman" w:cs="Times New Roman"/>
                <w:b/>
                <w:i/>
                <w:iCs/>
                <w:sz w:val="22"/>
                <w:szCs w:val="22"/>
              </w:rPr>
              <w:t>Dokumentai, kuriuos turės pateikti galimas laimėtojas:</w:t>
            </w:r>
          </w:p>
          <w:p w14:paraId="03FE23D0" w14:textId="1710F5FC" w:rsidR="005C5124" w:rsidRPr="0085629B" w:rsidRDefault="0085629B" w:rsidP="00A71E6D">
            <w:pPr>
              <w:tabs>
                <w:tab w:val="left" w:pos="288"/>
              </w:tabs>
              <w:snapToGrid w:val="0"/>
              <w:spacing w:after="0" w:line="240" w:lineRule="auto"/>
              <w:jc w:val="both"/>
              <w:rPr>
                <w:rFonts w:ascii="Times New Roman" w:hAnsi="Times New Roman" w:cs="Times New Roman"/>
                <w:iCs/>
                <w:sz w:val="22"/>
                <w:szCs w:val="22"/>
              </w:rPr>
            </w:pPr>
            <w:r w:rsidRPr="0085629B">
              <w:rPr>
                <w:rFonts w:ascii="Times New Roman" w:hAnsi="Times New Roman" w:cs="Times New Roman"/>
                <w:sz w:val="22"/>
                <w:szCs w:val="22"/>
              </w:rPr>
              <w:t>P</w:t>
            </w:r>
            <w:r w:rsidR="005C5124" w:rsidRPr="0085629B">
              <w:rPr>
                <w:rFonts w:ascii="Times New Roman" w:hAnsi="Times New Roman" w:cs="Times New Roman"/>
                <w:sz w:val="22"/>
                <w:szCs w:val="22"/>
              </w:rPr>
              <w:t xml:space="preserve">ateikiamas Specialistų sąrašas, </w:t>
            </w:r>
            <w:r w:rsidRPr="0085629B">
              <w:rPr>
                <w:rFonts w:ascii="Times New Roman" w:hAnsi="Times New Roman" w:cs="Times New Roman"/>
                <w:sz w:val="22"/>
                <w:szCs w:val="22"/>
              </w:rPr>
              <w:t xml:space="preserve">kartu su </w:t>
            </w:r>
            <w:r w:rsidR="005C5124" w:rsidRPr="0085629B">
              <w:rPr>
                <w:rFonts w:ascii="Times New Roman" w:hAnsi="Times New Roman" w:cs="Times New Roman"/>
                <w:iCs/>
                <w:sz w:val="22"/>
                <w:szCs w:val="22"/>
              </w:rPr>
              <w:t>specialistui VšĮ Statybos sektoriaus vystymo agentūros</w:t>
            </w:r>
            <w:r w:rsidRPr="0085629B">
              <w:rPr>
                <w:rFonts w:ascii="Times New Roman" w:hAnsi="Times New Roman" w:cs="Times New Roman"/>
                <w:iCs/>
                <w:sz w:val="22"/>
                <w:szCs w:val="22"/>
              </w:rPr>
              <w:t xml:space="preserve"> (SSVA)</w:t>
            </w:r>
            <w:r w:rsidR="005C5124" w:rsidRPr="0085629B">
              <w:rPr>
                <w:rFonts w:ascii="Times New Roman" w:hAnsi="Times New Roman" w:cs="Times New Roman"/>
                <w:iCs/>
                <w:sz w:val="22"/>
                <w:szCs w:val="22"/>
              </w:rPr>
              <w:t xml:space="preserve"> išduot</w:t>
            </w:r>
            <w:r w:rsidRPr="0085629B">
              <w:rPr>
                <w:rFonts w:ascii="Times New Roman" w:hAnsi="Times New Roman" w:cs="Times New Roman"/>
                <w:iCs/>
                <w:sz w:val="22"/>
                <w:szCs w:val="22"/>
              </w:rPr>
              <w:t>o</w:t>
            </w:r>
            <w:r w:rsidR="005C5124" w:rsidRPr="0085629B">
              <w:rPr>
                <w:rFonts w:ascii="Times New Roman" w:hAnsi="Times New Roman" w:cs="Times New Roman"/>
                <w:iCs/>
                <w:sz w:val="22"/>
                <w:szCs w:val="22"/>
              </w:rPr>
              <w:t xml:space="preserve"> kvalifikacijos atestat</w:t>
            </w:r>
            <w:r w:rsidRPr="0085629B">
              <w:rPr>
                <w:rFonts w:ascii="Times New Roman" w:hAnsi="Times New Roman" w:cs="Times New Roman"/>
                <w:iCs/>
                <w:sz w:val="22"/>
                <w:szCs w:val="22"/>
              </w:rPr>
              <w:t>o (ar užsienio šalies lygiaverčio dokumento), suteikiančio teisę eiti reikalingas pareigas, kopija (išrašu)</w:t>
            </w:r>
            <w:r w:rsidR="008B3626" w:rsidRPr="0085629B">
              <w:rPr>
                <w:rFonts w:ascii="Times New Roman" w:hAnsi="Times New Roman" w:cs="Times New Roman"/>
                <w:iCs/>
                <w:sz w:val="22"/>
                <w:szCs w:val="22"/>
              </w:rPr>
              <w:t xml:space="preserve"> arba </w:t>
            </w:r>
            <w:r w:rsidRPr="0085629B">
              <w:rPr>
                <w:rFonts w:ascii="Times New Roman" w:hAnsi="Times New Roman" w:cs="Times New Roman"/>
                <w:iCs/>
                <w:sz w:val="22"/>
                <w:szCs w:val="22"/>
              </w:rPr>
              <w:t xml:space="preserve">pateikiama nuoroda </w:t>
            </w:r>
            <w:r w:rsidR="008B3626" w:rsidRPr="0085629B">
              <w:rPr>
                <w:rFonts w:ascii="Times New Roman" w:hAnsi="Times New Roman" w:cs="Times New Roman"/>
                <w:iCs/>
                <w:sz w:val="22"/>
                <w:szCs w:val="22"/>
              </w:rPr>
              <w:t>į nacionalines duomenų bazes bet kurioje valstybėje narėje, prie kurių pirkimo vykdytojas turės galimybę tiesiogiai ir neatlygintinai prisijungusi ir susipažinti su reikalaujamais dokumentais ir (ar) informacija;</w:t>
            </w:r>
            <w:r w:rsidR="005C5124" w:rsidRPr="0085629B">
              <w:rPr>
                <w:rFonts w:ascii="Times New Roman" w:hAnsi="Times New Roman" w:cs="Times New Roman"/>
                <w:iCs/>
                <w:sz w:val="22"/>
                <w:szCs w:val="22"/>
              </w:rPr>
              <w:t xml:space="preserve"> ar teisės pripažinimo dokumentas </w:t>
            </w:r>
            <w:r w:rsidR="005C5124" w:rsidRPr="0085629B">
              <w:rPr>
                <w:rFonts w:ascii="Times New Roman" w:hAnsi="Times New Roman" w:cs="Times New Roman"/>
                <w:sz w:val="22"/>
                <w:szCs w:val="22"/>
              </w:rPr>
              <w:t xml:space="preserve">(jei specialistas yra iš </w:t>
            </w:r>
            <w:r w:rsidR="005C5124" w:rsidRPr="0085629B">
              <w:rPr>
                <w:rFonts w:ascii="Times New Roman" w:hAnsi="Times New Roman" w:cs="Times New Roman"/>
                <w:color w:val="000000"/>
                <w:sz w:val="22"/>
                <w:szCs w:val="22"/>
              </w:rPr>
              <w:t xml:space="preserve"> Europos Sąjungos valstybių narių, Šveicarijos Konfederacijos arba valstybių, pasirašiusių Europos ekonominės erdvės sutartį</w:t>
            </w:r>
            <w:r w:rsidR="005C5124" w:rsidRPr="0085629B">
              <w:rPr>
                <w:rFonts w:ascii="Times New Roman" w:hAnsi="Times New Roman" w:cs="Times New Roman"/>
                <w:sz w:val="22"/>
                <w:szCs w:val="22"/>
              </w:rPr>
              <w:t>)</w:t>
            </w:r>
            <w:r w:rsidR="005C5124" w:rsidRPr="0085629B">
              <w:rPr>
                <w:rFonts w:ascii="Times New Roman" w:hAnsi="Times New Roman" w:cs="Times New Roman"/>
                <w:iCs/>
                <w:sz w:val="22"/>
                <w:szCs w:val="22"/>
              </w:rPr>
              <w:t>;</w:t>
            </w:r>
          </w:p>
          <w:p w14:paraId="47B08D6C" w14:textId="282831FB" w:rsidR="005C5124" w:rsidRPr="0085629B" w:rsidRDefault="0085629B" w:rsidP="00A71E6D">
            <w:pPr>
              <w:tabs>
                <w:tab w:val="left" w:pos="288"/>
              </w:tabs>
              <w:snapToGrid w:val="0"/>
              <w:spacing w:after="0" w:line="240" w:lineRule="auto"/>
              <w:jc w:val="both"/>
              <w:rPr>
                <w:rFonts w:ascii="Times New Roman" w:hAnsi="Times New Roman" w:cs="Times New Roman"/>
                <w:iCs/>
                <w:sz w:val="22"/>
                <w:szCs w:val="22"/>
              </w:rPr>
            </w:pPr>
            <w:r w:rsidRPr="0085629B">
              <w:rPr>
                <w:rFonts w:ascii="Times New Roman" w:hAnsi="Times New Roman" w:cs="Times New Roman"/>
                <w:sz w:val="22"/>
                <w:szCs w:val="22"/>
              </w:rPr>
              <w:t>J</w:t>
            </w:r>
            <w:r w:rsidR="005C5124" w:rsidRPr="0085629B">
              <w:rPr>
                <w:rFonts w:ascii="Times New Roman" w:hAnsi="Times New Roman" w:cs="Times New Roman"/>
                <w:sz w:val="22"/>
                <w:szCs w:val="22"/>
              </w:rPr>
              <w:t xml:space="preserve">eigu </w:t>
            </w:r>
            <w:r w:rsidR="005C5124" w:rsidRPr="0085629B">
              <w:rPr>
                <w:rFonts w:ascii="Times New Roman" w:hAnsi="Times New Roman" w:cs="Times New Roman"/>
                <w:iCs/>
                <w:sz w:val="22"/>
                <w:szCs w:val="22"/>
              </w:rPr>
              <w:t>siūlomas</w:t>
            </w:r>
            <w:r w:rsidR="005C5124" w:rsidRPr="0085629B">
              <w:rPr>
                <w:rFonts w:ascii="Times New Roman" w:hAnsi="Times New Roman" w:cs="Times New Roman"/>
                <w:sz w:val="22"/>
                <w:szCs w:val="22"/>
              </w:rPr>
              <w:t xml:space="preserve"> specialistas nėra tiekėjo darbuotojas, pridedamas tiekėjo ir specialisto pasirašytas susitarimas, pagal kurį tiekėjas, jo pasiūlymą pripažinus laimėjusiu, įsipareigoja sudaryti darbo </w:t>
            </w:r>
            <w:r w:rsidR="005C5124" w:rsidRPr="0085629B">
              <w:rPr>
                <w:rFonts w:ascii="Times New Roman" w:hAnsi="Times New Roman" w:cs="Times New Roman"/>
                <w:sz w:val="22"/>
                <w:szCs w:val="22"/>
              </w:rPr>
              <w:lastRenderedPageBreak/>
              <w:t xml:space="preserve">sutartį su specialistu, o specialistas įsipareigoja vykdyti numatytas funkcijas. </w:t>
            </w:r>
          </w:p>
          <w:p w14:paraId="18142B4D" w14:textId="77777777" w:rsidR="005C5124" w:rsidRPr="0085629B" w:rsidRDefault="005C5124" w:rsidP="00A71E6D">
            <w:pPr>
              <w:spacing w:after="0" w:line="240" w:lineRule="auto"/>
              <w:jc w:val="both"/>
              <w:rPr>
                <w:rFonts w:ascii="Times New Roman" w:hAnsi="Times New Roman" w:cs="Times New Roman"/>
                <w:i/>
                <w:iCs/>
                <w:sz w:val="22"/>
                <w:szCs w:val="22"/>
              </w:rPr>
            </w:pPr>
          </w:p>
          <w:p w14:paraId="58CDF27A" w14:textId="77777777" w:rsidR="005C5124" w:rsidRPr="0085629B" w:rsidRDefault="005C5124" w:rsidP="00A71E6D">
            <w:pPr>
              <w:spacing w:after="0" w:line="240" w:lineRule="auto"/>
              <w:jc w:val="both"/>
              <w:rPr>
                <w:rFonts w:ascii="Times New Roman" w:hAnsi="Times New Roman" w:cs="Times New Roman"/>
                <w:sz w:val="22"/>
                <w:szCs w:val="22"/>
              </w:rPr>
            </w:pPr>
            <w:r w:rsidRPr="0085629B">
              <w:rPr>
                <w:rFonts w:ascii="Times New Roman" w:hAnsi="Times New Roman" w:cs="Times New Roman"/>
                <w:i/>
                <w:iCs/>
                <w:sz w:val="22"/>
                <w:szCs w:val="22"/>
              </w:rPr>
              <w:t>*Jeigu</w:t>
            </w:r>
            <w:r w:rsidRPr="0085629B">
              <w:rPr>
                <w:rFonts w:ascii="Times New Roman" w:hAnsi="Times New Roman" w:cs="Times New Roman"/>
                <w:i/>
                <w:sz w:val="22"/>
                <w:szCs w:val="22"/>
              </w:rPr>
              <w:t xml:space="preserve">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Statybos sektoriaus vystymo agentūrą dėl teisės pripažinimo pažymos gavimo, tuomet teisės pripažinimo pažyma privalo būti pateikta iki pirkimo sutarties sudarymo. To nepadarius, bus laikoma, kad tiekėjas atsisakė sudaryti pirkimo sutartį.</w:t>
            </w:r>
          </w:p>
        </w:tc>
        <w:tc>
          <w:tcPr>
            <w:tcW w:w="2551" w:type="dxa"/>
            <w:gridSpan w:val="2"/>
            <w:tcBorders>
              <w:top w:val="single" w:sz="2" w:space="0" w:color="000000"/>
              <w:left w:val="single" w:sz="1" w:space="0" w:color="000000"/>
              <w:bottom w:val="single" w:sz="2" w:space="0" w:color="000000"/>
              <w:right w:val="single" w:sz="1" w:space="0" w:color="000000"/>
            </w:tcBorders>
          </w:tcPr>
          <w:p w14:paraId="6FDC136D" w14:textId="77777777" w:rsidR="005C5124" w:rsidRPr="0085629B" w:rsidRDefault="005C5124" w:rsidP="00A71E6D">
            <w:pPr>
              <w:spacing w:after="0" w:line="240" w:lineRule="auto"/>
              <w:ind w:left="92"/>
              <w:jc w:val="both"/>
              <w:rPr>
                <w:rFonts w:ascii="Times New Roman" w:hAnsi="Times New Roman" w:cs="Times New Roman"/>
                <w:sz w:val="22"/>
                <w:szCs w:val="22"/>
              </w:rPr>
            </w:pPr>
            <w:r w:rsidRPr="0085629B">
              <w:rPr>
                <w:rFonts w:ascii="Times New Roman" w:hAnsi="Times New Roman" w:cs="Times New Roman"/>
                <w:sz w:val="22"/>
                <w:szCs w:val="22"/>
              </w:rPr>
              <w:lastRenderedPageBreak/>
              <w:t xml:space="preserve">Reikalavimą turi atitikti tiekėjas. </w:t>
            </w:r>
          </w:p>
          <w:p w14:paraId="68E22605" w14:textId="77777777" w:rsidR="005C5124" w:rsidRPr="0085629B" w:rsidRDefault="005C5124" w:rsidP="00A71E6D">
            <w:pPr>
              <w:spacing w:after="0" w:line="240" w:lineRule="auto"/>
              <w:ind w:left="92" w:right="83"/>
              <w:jc w:val="both"/>
              <w:rPr>
                <w:rFonts w:ascii="Times New Roman" w:hAnsi="Times New Roman" w:cs="Times New Roman"/>
                <w:sz w:val="22"/>
                <w:szCs w:val="22"/>
              </w:rPr>
            </w:pPr>
            <w:r w:rsidRPr="0085629B">
              <w:rPr>
                <w:rFonts w:ascii="Times New Roman" w:hAnsi="Times New Roman" w:cs="Times New Roman"/>
                <w:sz w:val="22"/>
                <w:szCs w:val="22"/>
              </w:rPr>
              <w:t>J</w:t>
            </w:r>
            <w:r w:rsidRPr="0085629B">
              <w:rPr>
                <w:rFonts w:ascii="Times New Roman" w:hAnsi="Times New Roman" w:cs="Times New Roman"/>
                <w:color w:val="000000"/>
                <w:sz w:val="22"/>
                <w:szCs w:val="22"/>
              </w:rPr>
              <w:t>eigu pasiūlymą teikia ūkio subjektų grupė – reikalavimą turi atitikti ūkio subjektų grupės nario (-</w:t>
            </w:r>
            <w:proofErr w:type="spellStart"/>
            <w:r w:rsidRPr="0085629B">
              <w:rPr>
                <w:rFonts w:ascii="Times New Roman" w:hAnsi="Times New Roman" w:cs="Times New Roman"/>
                <w:color w:val="000000"/>
                <w:sz w:val="22"/>
                <w:szCs w:val="22"/>
              </w:rPr>
              <w:t>ių</w:t>
            </w:r>
            <w:proofErr w:type="spellEnd"/>
            <w:r w:rsidRPr="0085629B">
              <w:rPr>
                <w:rFonts w:ascii="Times New Roman" w:hAnsi="Times New Roman" w:cs="Times New Roman"/>
                <w:color w:val="000000"/>
                <w:sz w:val="22"/>
                <w:szCs w:val="22"/>
              </w:rPr>
              <w:t>) specialistai, atsižvelgiant į jų prisiimamus įsipareigojimus pirkimo sutarčiai vykdyti;</w:t>
            </w:r>
          </w:p>
          <w:p w14:paraId="74DE87E6" w14:textId="77777777" w:rsidR="005C5124" w:rsidRPr="0085629B" w:rsidRDefault="005C5124" w:rsidP="00A71E6D">
            <w:pPr>
              <w:spacing w:after="0" w:line="240" w:lineRule="auto"/>
              <w:ind w:left="92" w:right="83"/>
              <w:jc w:val="both"/>
              <w:rPr>
                <w:rFonts w:ascii="Times New Roman" w:hAnsi="Times New Roman" w:cs="Times New Roman"/>
                <w:color w:val="000000"/>
                <w:sz w:val="22"/>
                <w:szCs w:val="22"/>
              </w:rPr>
            </w:pPr>
            <w:r w:rsidRPr="0085629B">
              <w:rPr>
                <w:rFonts w:ascii="Times New Roman" w:hAnsi="Times New Roman" w:cs="Times New Roman"/>
                <w:color w:val="000000"/>
                <w:sz w:val="22"/>
                <w:szCs w:val="22"/>
              </w:rPr>
              <w:t>tiekėjas gali remtis kitų ūkio subjektų pajėgumais tik tuo atveju, jeigu tie subjektai (jų darbuotojai) patys vykdys tą pirkimo sutarties dalį, kuriai reikia jų turimų pajėgumų.</w:t>
            </w:r>
          </w:p>
          <w:p w14:paraId="4B2A8D05" w14:textId="77777777" w:rsidR="0014633E" w:rsidRPr="0085629B" w:rsidRDefault="0014633E" w:rsidP="00A71E6D">
            <w:pPr>
              <w:spacing w:after="0" w:line="240" w:lineRule="auto"/>
              <w:ind w:left="92" w:right="83"/>
              <w:jc w:val="both"/>
              <w:rPr>
                <w:rFonts w:ascii="Times New Roman" w:hAnsi="Times New Roman" w:cs="Times New Roman"/>
                <w:color w:val="000000"/>
                <w:sz w:val="22"/>
                <w:szCs w:val="22"/>
              </w:rPr>
            </w:pPr>
          </w:p>
          <w:p w14:paraId="69349EFD" w14:textId="5F464A10" w:rsidR="00824323" w:rsidRPr="0085629B" w:rsidRDefault="00824323" w:rsidP="00A71E6D">
            <w:pPr>
              <w:spacing w:after="0" w:line="240" w:lineRule="auto"/>
              <w:ind w:left="92" w:right="83"/>
              <w:jc w:val="both"/>
              <w:rPr>
                <w:rFonts w:ascii="Times New Roman" w:hAnsi="Times New Roman" w:cs="Times New Roman"/>
                <w:sz w:val="22"/>
                <w:szCs w:val="22"/>
              </w:rPr>
            </w:pPr>
          </w:p>
          <w:p w14:paraId="46D97D89" w14:textId="4C1E42B1" w:rsidR="0014633E" w:rsidRPr="0085629B" w:rsidRDefault="0014633E" w:rsidP="00A71E6D">
            <w:pPr>
              <w:spacing w:after="0" w:line="240" w:lineRule="auto"/>
              <w:ind w:left="92" w:right="83"/>
              <w:jc w:val="both"/>
              <w:rPr>
                <w:rFonts w:ascii="Times New Roman" w:hAnsi="Times New Roman" w:cs="Times New Roman"/>
                <w:sz w:val="22"/>
                <w:szCs w:val="22"/>
              </w:rPr>
            </w:pPr>
          </w:p>
        </w:tc>
      </w:tr>
    </w:tbl>
    <w:p w14:paraId="72911E6F" w14:textId="77777777" w:rsidR="00744B49" w:rsidRDefault="00744B49" w:rsidP="00A71E6D">
      <w:pPr>
        <w:pStyle w:val="Sraopastraipa"/>
        <w:spacing w:after="0" w:line="240" w:lineRule="auto"/>
        <w:ind w:left="567"/>
        <w:contextualSpacing w:val="0"/>
        <w:jc w:val="both"/>
        <w:rPr>
          <w:rFonts w:ascii="Times New Roman" w:eastAsia="Calibri" w:hAnsi="Times New Roman" w:cs="Times New Roman"/>
          <w:color w:val="000000" w:themeColor="text1"/>
          <w:kern w:val="1"/>
          <w:sz w:val="24"/>
          <w:szCs w:val="24"/>
          <w:highlight w:val="yellow"/>
          <w:lang w:eastAsia="ar-SA"/>
          <w14:ligatures w14:val="none"/>
        </w:rPr>
      </w:pPr>
    </w:p>
    <w:p w14:paraId="16F40C59" w14:textId="77777777" w:rsidR="00487C43" w:rsidRPr="00744B49" w:rsidRDefault="00487C43" w:rsidP="00A71E6D">
      <w:pPr>
        <w:spacing w:after="0" w:line="240" w:lineRule="auto"/>
        <w:jc w:val="both"/>
        <w:rPr>
          <w:rFonts w:ascii="Times New Roman" w:eastAsia="Calibri" w:hAnsi="Times New Roman" w:cs="Times New Roman"/>
          <w:b/>
          <w:bCs/>
          <w:sz w:val="24"/>
          <w:szCs w:val="24"/>
          <w:highlight w:val="yellow"/>
        </w:rPr>
      </w:pPr>
    </w:p>
    <w:p w14:paraId="400B40A5" w14:textId="0077FB95" w:rsidR="00487C43" w:rsidRDefault="00487C43" w:rsidP="00A71E6D">
      <w:pPr>
        <w:tabs>
          <w:tab w:val="left" w:pos="720"/>
        </w:tabs>
        <w:spacing w:after="0" w:line="240" w:lineRule="auto"/>
        <w:ind w:firstLine="567"/>
        <w:jc w:val="center"/>
        <w:rPr>
          <w:rFonts w:ascii="Times New Roman" w:eastAsia="Calibri" w:hAnsi="Times New Roman" w:cs="Times New Roman"/>
          <w:b/>
          <w:bCs/>
          <w:lang w:eastAsia="en-US"/>
        </w:rPr>
      </w:pPr>
      <w:r w:rsidRPr="00744B49">
        <w:rPr>
          <w:rFonts w:ascii="Times New Roman" w:eastAsia="Calibri" w:hAnsi="Times New Roman" w:cs="Times New Roman"/>
          <w:b/>
          <w:bCs/>
          <w:lang w:eastAsia="en-US"/>
        </w:rPr>
        <w:t>Tiekėjams keliami reikalavimai dėl kokybės vadybos sistemos ir aplinkos apsaugos vadybos sistemos standartų reikalavimai</w:t>
      </w:r>
    </w:p>
    <w:p w14:paraId="2AA78563" w14:textId="77777777" w:rsidR="00744B49" w:rsidRPr="00744B49" w:rsidRDefault="00744B49" w:rsidP="00A71E6D">
      <w:pPr>
        <w:tabs>
          <w:tab w:val="left" w:pos="720"/>
        </w:tabs>
        <w:spacing w:after="0" w:line="240" w:lineRule="auto"/>
        <w:ind w:firstLine="567"/>
        <w:jc w:val="center"/>
        <w:rPr>
          <w:rFonts w:ascii="Times New Roman" w:eastAsia="Calibri" w:hAnsi="Times New Roman" w:cs="Times New Roman"/>
          <w:b/>
          <w:bCs/>
          <w:lang w:eastAsia="en-US"/>
        </w:rPr>
      </w:pPr>
    </w:p>
    <w:p w14:paraId="31A4124A" w14:textId="312ED392" w:rsidR="00487C43" w:rsidRPr="00744B49" w:rsidRDefault="00487C43" w:rsidP="00A71E6D">
      <w:pPr>
        <w:pStyle w:val="Sraopastraipa"/>
        <w:spacing w:after="0" w:line="240" w:lineRule="auto"/>
        <w:ind w:left="0" w:firstLine="567"/>
        <w:jc w:val="both"/>
        <w:rPr>
          <w:rFonts w:ascii="Times New Roman" w:hAnsi="Times New Roman" w:cs="Times New Roman"/>
        </w:rPr>
      </w:pPr>
      <w:r w:rsidRPr="00744B49">
        <w:rPr>
          <w:rFonts w:ascii="Times New Roman" w:eastAsia="Calibri" w:hAnsi="Times New Roman" w:cs="Times New Roman"/>
        </w:rPr>
        <w:t xml:space="preserve">Tiekėjai turi atitikti </w:t>
      </w:r>
      <w:r w:rsidR="00744B49" w:rsidRPr="00744B49">
        <w:rPr>
          <w:rFonts w:ascii="Times New Roman" w:eastAsia="Calibri" w:hAnsi="Times New Roman" w:cs="Times New Roman"/>
        </w:rPr>
        <w:t>žemiau</w:t>
      </w:r>
      <w:r w:rsidRPr="00744B49">
        <w:rPr>
          <w:rFonts w:ascii="Times New Roman" w:eastAsia="Calibri" w:hAnsi="Times New Roman" w:cs="Times New Roman"/>
        </w:rPr>
        <w:t xml:space="preserve"> nustatytus reikalavimus</w:t>
      </w:r>
      <w:r w:rsidRPr="00744B49">
        <w:rPr>
          <w:rFonts w:ascii="Times New Roman" w:hAnsi="Times New Roman" w:cs="Times New Roman"/>
        </w:rPr>
        <w:t xml:space="preserve"> dėl </w:t>
      </w:r>
      <w:r w:rsidRPr="00744B49">
        <w:rPr>
          <w:rFonts w:ascii="Times New Roman" w:eastAsia="Calibri" w:hAnsi="Times New Roman" w:cs="Times New Roman"/>
        </w:rPr>
        <w:t>k</w:t>
      </w:r>
      <w:r w:rsidRPr="00744B49">
        <w:rPr>
          <w:rFonts w:ascii="Times New Roman" w:eastAsia="Calibri" w:hAnsi="Times New Roman" w:cs="Times New Roman"/>
          <w:iCs/>
        </w:rPr>
        <w:t>okybės vadybos sistemos ir aplinkos apsaugos vadybos sistemos standartų</w:t>
      </w:r>
      <w:r w:rsidRPr="00744B49">
        <w:rPr>
          <w:rFonts w:ascii="Times New Roman" w:hAnsi="Times New Roman" w:cs="Times New Roman"/>
        </w:rPr>
        <w:t xml:space="preserve"> laikymosi</w:t>
      </w:r>
      <w:r w:rsidR="00744B49">
        <w:rPr>
          <w:rFonts w:ascii="Times New Roman" w:hAnsi="Times New Roman" w:cs="Times New Roman"/>
        </w:rPr>
        <w:t xml:space="preserve">: </w:t>
      </w:r>
    </w:p>
    <w:tbl>
      <w:tblPr>
        <w:tblStyle w:val="TableGrid3"/>
        <w:tblW w:w="9625" w:type="dxa"/>
        <w:tblLook w:val="04A0" w:firstRow="1" w:lastRow="0" w:firstColumn="1" w:lastColumn="0" w:noHBand="0" w:noVBand="1"/>
      </w:tblPr>
      <w:tblGrid>
        <w:gridCol w:w="695"/>
        <w:gridCol w:w="3440"/>
        <w:gridCol w:w="2844"/>
        <w:gridCol w:w="2646"/>
      </w:tblGrid>
      <w:tr w:rsidR="00487C43" w:rsidRPr="00744B49" w14:paraId="3D465118" w14:textId="77777777" w:rsidTr="002827A8">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E5E7D44" w14:textId="77777777" w:rsidR="00487C43" w:rsidRPr="00091264" w:rsidRDefault="00487C43" w:rsidP="00A71E6D">
            <w:pPr>
              <w:spacing w:line="240" w:lineRule="auto"/>
              <w:rPr>
                <w:b/>
                <w:bCs/>
                <w:sz w:val="22"/>
                <w:szCs w:val="22"/>
              </w:rPr>
            </w:pPr>
            <w:r w:rsidRPr="00091264">
              <w:rPr>
                <w:rFonts w:eastAsiaTheme="minorHAnsi"/>
                <w:b/>
                <w:bCs/>
                <w:sz w:val="22"/>
                <w:szCs w:val="22"/>
              </w:rPr>
              <w:t>Eil. Nr.</w:t>
            </w:r>
          </w:p>
        </w:tc>
        <w:tc>
          <w:tcPr>
            <w:tcW w:w="344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9F8987C" w14:textId="29B36DAB" w:rsidR="00487C43" w:rsidRPr="00091264" w:rsidRDefault="00487C43" w:rsidP="00A71E6D">
            <w:pPr>
              <w:spacing w:line="240" w:lineRule="auto"/>
              <w:jc w:val="center"/>
              <w:rPr>
                <w:rFonts w:eastAsiaTheme="minorHAnsi"/>
                <w:b/>
                <w:bCs/>
                <w:sz w:val="22"/>
                <w:szCs w:val="22"/>
              </w:rPr>
            </w:pPr>
            <w:r w:rsidRPr="00091264">
              <w:rPr>
                <w:b/>
                <w:bCs/>
                <w:sz w:val="22"/>
                <w:szCs w:val="22"/>
              </w:rPr>
              <w:t xml:space="preserve">Reikalavimas </w:t>
            </w:r>
            <w:r w:rsidRPr="00091264">
              <w:rPr>
                <w:rFonts w:eastAsiaTheme="minorHAnsi"/>
                <w:b/>
                <w:bCs/>
                <w:sz w:val="22"/>
                <w:szCs w:val="22"/>
                <w:lang w:eastAsia="en-US"/>
              </w:rPr>
              <w:t xml:space="preserve">dėl </w:t>
            </w:r>
            <w:r w:rsidRPr="00091264">
              <w:rPr>
                <w:rFonts w:eastAsia="Calibri"/>
                <w:b/>
                <w:bCs/>
                <w:sz w:val="22"/>
                <w:szCs w:val="22"/>
                <w:lang w:eastAsia="en-US"/>
              </w:rPr>
              <w:t>k</w:t>
            </w:r>
            <w:r w:rsidRPr="00091264">
              <w:rPr>
                <w:rFonts w:eastAsia="Calibri"/>
                <w:b/>
                <w:bCs/>
                <w:iCs/>
                <w:sz w:val="22"/>
                <w:szCs w:val="22"/>
                <w:lang w:eastAsia="en-US"/>
              </w:rPr>
              <w:t>okybės vadybos sistemos ir aplinkos apsaugos vadybos sistemos standartų</w:t>
            </w:r>
            <w:r w:rsidRPr="00091264">
              <w:rPr>
                <w:rFonts w:eastAsiaTheme="minorHAnsi"/>
                <w:b/>
                <w:bCs/>
                <w:sz w:val="22"/>
                <w:szCs w:val="22"/>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0FE8D6A" w14:textId="77777777" w:rsidR="00487C43" w:rsidRPr="00091264" w:rsidRDefault="00487C43" w:rsidP="00A71E6D">
            <w:pPr>
              <w:autoSpaceDE w:val="0"/>
              <w:autoSpaceDN w:val="0"/>
              <w:adjustRightInd w:val="0"/>
              <w:spacing w:line="240" w:lineRule="auto"/>
              <w:jc w:val="center"/>
              <w:rPr>
                <w:b/>
                <w:bCs/>
                <w:sz w:val="22"/>
                <w:szCs w:val="22"/>
              </w:rPr>
            </w:pPr>
            <w:r w:rsidRPr="00091264">
              <w:rPr>
                <w:b/>
                <w:bCs/>
                <w:sz w:val="22"/>
                <w:szCs w:val="22"/>
              </w:rPr>
              <w:t>Atitiktį reikalavimui įrodantys dokumentai</w:t>
            </w:r>
          </w:p>
        </w:tc>
        <w:tc>
          <w:tcPr>
            <w:tcW w:w="264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BD38948" w14:textId="36449B7F" w:rsidR="00487C43" w:rsidRPr="00091264" w:rsidRDefault="00487C43" w:rsidP="00A71E6D">
            <w:pPr>
              <w:autoSpaceDE w:val="0"/>
              <w:autoSpaceDN w:val="0"/>
              <w:adjustRightInd w:val="0"/>
              <w:spacing w:line="240" w:lineRule="auto"/>
              <w:jc w:val="center"/>
              <w:rPr>
                <w:b/>
                <w:bCs/>
                <w:color w:val="000000"/>
                <w:sz w:val="22"/>
                <w:szCs w:val="22"/>
              </w:rPr>
            </w:pPr>
            <w:r w:rsidRPr="00091264">
              <w:rPr>
                <w:b/>
                <w:bCs/>
                <w:color w:val="000000"/>
                <w:sz w:val="22"/>
                <w:szCs w:val="22"/>
              </w:rPr>
              <w:t>Subjektas, kuris turi atitikti reikalavimą</w:t>
            </w:r>
          </w:p>
        </w:tc>
      </w:tr>
      <w:tr w:rsidR="00487C43" w:rsidRPr="00744B49" w14:paraId="6CA98FE5" w14:textId="77777777" w:rsidTr="002827A8">
        <w:tc>
          <w:tcPr>
            <w:tcW w:w="695" w:type="dxa"/>
            <w:tcBorders>
              <w:top w:val="single" w:sz="4" w:space="0" w:color="000000"/>
              <w:left w:val="single" w:sz="4" w:space="0" w:color="000000"/>
              <w:bottom w:val="single" w:sz="4" w:space="0" w:color="000000"/>
              <w:right w:val="single" w:sz="4" w:space="0" w:color="000000"/>
            </w:tcBorders>
          </w:tcPr>
          <w:p w14:paraId="4DA1D990" w14:textId="77777777" w:rsidR="00487C43" w:rsidRPr="00091264" w:rsidRDefault="00487C43" w:rsidP="00A71E6D">
            <w:pPr>
              <w:spacing w:line="240" w:lineRule="auto"/>
              <w:jc w:val="center"/>
              <w:rPr>
                <w:rFonts w:eastAsiaTheme="minorHAnsi"/>
                <w:b/>
                <w:bCs/>
                <w:sz w:val="22"/>
                <w:szCs w:val="22"/>
              </w:rPr>
            </w:pPr>
            <w:r w:rsidRPr="00091264">
              <w:rPr>
                <w:rFonts w:eastAsiaTheme="minorHAnsi"/>
                <w:b/>
                <w:bCs/>
                <w:sz w:val="22"/>
                <w:szCs w:val="22"/>
              </w:rPr>
              <w:t>1.</w:t>
            </w:r>
          </w:p>
        </w:tc>
        <w:tc>
          <w:tcPr>
            <w:tcW w:w="8930" w:type="dxa"/>
            <w:gridSpan w:val="3"/>
            <w:tcBorders>
              <w:top w:val="single" w:sz="4" w:space="0" w:color="000000"/>
              <w:left w:val="single" w:sz="4" w:space="0" w:color="000000"/>
              <w:bottom w:val="single" w:sz="4" w:space="0" w:color="000000"/>
              <w:right w:val="single" w:sz="4" w:space="0" w:color="000000"/>
            </w:tcBorders>
          </w:tcPr>
          <w:p w14:paraId="55244CF7" w14:textId="77777777" w:rsidR="00487C43" w:rsidRPr="00091264" w:rsidRDefault="00487C43" w:rsidP="00A71E6D">
            <w:pPr>
              <w:autoSpaceDE w:val="0"/>
              <w:autoSpaceDN w:val="0"/>
              <w:adjustRightInd w:val="0"/>
              <w:spacing w:line="240" w:lineRule="auto"/>
              <w:rPr>
                <w:b/>
                <w:bCs/>
                <w:color w:val="000000"/>
                <w:sz w:val="22"/>
                <w:szCs w:val="22"/>
              </w:rPr>
            </w:pPr>
            <w:r w:rsidRPr="00091264">
              <w:rPr>
                <w:b/>
                <w:bCs/>
                <w:color w:val="000000"/>
                <w:sz w:val="22"/>
                <w:szCs w:val="22"/>
              </w:rPr>
              <w:t>Kokybės vadybos sistemos taikymas</w:t>
            </w:r>
          </w:p>
        </w:tc>
      </w:tr>
      <w:tr w:rsidR="00F52A6E" w:rsidRPr="00744B49" w14:paraId="65CE9B49" w14:textId="77777777" w:rsidTr="002827A8">
        <w:tc>
          <w:tcPr>
            <w:tcW w:w="695" w:type="dxa"/>
            <w:tcBorders>
              <w:top w:val="single" w:sz="4" w:space="0" w:color="000000"/>
              <w:left w:val="single" w:sz="4" w:space="0" w:color="000000"/>
              <w:bottom w:val="single" w:sz="4" w:space="0" w:color="000000"/>
              <w:right w:val="single" w:sz="4" w:space="0" w:color="000000"/>
            </w:tcBorders>
          </w:tcPr>
          <w:p w14:paraId="4002412C" w14:textId="77777777" w:rsidR="00F52A6E" w:rsidRPr="00091264" w:rsidRDefault="00F52A6E" w:rsidP="00A71E6D">
            <w:pPr>
              <w:spacing w:line="240" w:lineRule="auto"/>
              <w:jc w:val="center"/>
              <w:rPr>
                <w:rFonts w:eastAsiaTheme="minorHAnsi"/>
                <w:sz w:val="22"/>
                <w:szCs w:val="22"/>
              </w:rPr>
            </w:pPr>
            <w:r w:rsidRPr="00091264">
              <w:rPr>
                <w:rFonts w:eastAsiaTheme="minorHAnsi"/>
                <w:sz w:val="22"/>
                <w:szCs w:val="22"/>
              </w:rPr>
              <w:t>1.1.</w:t>
            </w:r>
          </w:p>
        </w:tc>
        <w:tc>
          <w:tcPr>
            <w:tcW w:w="3440" w:type="dxa"/>
            <w:tcBorders>
              <w:top w:val="single" w:sz="4" w:space="0" w:color="000000"/>
              <w:left w:val="single" w:sz="4" w:space="0" w:color="000000"/>
              <w:bottom w:val="single" w:sz="4" w:space="0" w:color="000000"/>
              <w:right w:val="single" w:sz="4" w:space="0" w:color="000000"/>
            </w:tcBorders>
          </w:tcPr>
          <w:p w14:paraId="318B0DED" w14:textId="41EF45C6" w:rsidR="00F52A6E" w:rsidRPr="00091264" w:rsidRDefault="00F52A6E" w:rsidP="00A71E6D">
            <w:pPr>
              <w:autoSpaceDE w:val="0"/>
              <w:autoSpaceDN w:val="0"/>
              <w:adjustRightInd w:val="0"/>
              <w:spacing w:line="240" w:lineRule="auto"/>
              <w:rPr>
                <w:color w:val="000000"/>
                <w:sz w:val="22"/>
                <w:szCs w:val="22"/>
              </w:rPr>
            </w:pPr>
            <w:r w:rsidRPr="00091264">
              <w:rPr>
                <w:color w:val="000000"/>
                <w:sz w:val="22"/>
                <w:szCs w:val="22"/>
              </w:rPr>
              <w:t>Tiekėjas, atlikdamas statybos darbus</w:t>
            </w:r>
            <w:r w:rsidR="001853B6">
              <w:rPr>
                <w:color w:val="000000"/>
                <w:sz w:val="22"/>
                <w:szCs w:val="22"/>
              </w:rPr>
              <w:t xml:space="preserve"> ir su tuo susijusias paslaugas</w:t>
            </w:r>
            <w:r w:rsidRPr="00091264">
              <w:rPr>
                <w:color w:val="000000"/>
                <w:sz w:val="22"/>
                <w:szCs w:val="22"/>
              </w:rPr>
              <w:t xml:space="preserve">, laikosi (taiko) </w:t>
            </w:r>
            <w:r w:rsidRPr="00091264">
              <w:rPr>
                <w:sz w:val="22"/>
                <w:szCs w:val="22"/>
              </w:rPr>
              <w:t xml:space="preserve">kokybės vadybos sistemos, atitinkančios ISO/IEC 9001 ar lygiaverčio, standartų reikalavimų. </w:t>
            </w:r>
          </w:p>
        </w:tc>
        <w:tc>
          <w:tcPr>
            <w:tcW w:w="2844" w:type="dxa"/>
            <w:tcBorders>
              <w:top w:val="single" w:sz="4" w:space="0" w:color="000000"/>
              <w:left w:val="single" w:sz="4" w:space="0" w:color="000000"/>
              <w:bottom w:val="single" w:sz="4" w:space="0" w:color="000000"/>
              <w:right w:val="single" w:sz="4" w:space="0" w:color="000000"/>
            </w:tcBorders>
          </w:tcPr>
          <w:p w14:paraId="5CA17566" w14:textId="77777777" w:rsidR="00F52A6E" w:rsidRPr="00091264" w:rsidRDefault="00F52A6E" w:rsidP="00A71E6D">
            <w:pPr>
              <w:autoSpaceDE w:val="0"/>
              <w:autoSpaceDN w:val="0"/>
              <w:adjustRightInd w:val="0"/>
              <w:spacing w:line="240" w:lineRule="auto"/>
              <w:rPr>
                <w:sz w:val="22"/>
                <w:szCs w:val="22"/>
              </w:rPr>
            </w:pPr>
            <w:r w:rsidRPr="00091264">
              <w:rPr>
                <w:sz w:val="22"/>
                <w:szCs w:val="22"/>
              </w:rPr>
              <w:t>Nepriklausomos įstaigos išduotas</w:t>
            </w:r>
            <w:r w:rsidRPr="00091264">
              <w:rPr>
                <w:color w:val="000000"/>
                <w:sz w:val="22"/>
                <w:szCs w:val="22"/>
              </w:rPr>
              <w:t xml:space="preserve"> galiojantis</w:t>
            </w:r>
            <w:r w:rsidRPr="00091264">
              <w:rPr>
                <w:sz w:val="22"/>
                <w:szCs w:val="22"/>
              </w:rPr>
              <w:t xml:space="preserve"> sertifikatas, patvirtinantis, kad tiekėjas laikosi nustatytų kokybės vadybos sistemos standartų. </w:t>
            </w:r>
          </w:p>
          <w:p w14:paraId="3921A4B8" w14:textId="77777777" w:rsidR="00F52A6E" w:rsidRPr="001853B6" w:rsidRDefault="00F52A6E" w:rsidP="00A71E6D">
            <w:pPr>
              <w:autoSpaceDE w:val="0"/>
              <w:autoSpaceDN w:val="0"/>
              <w:adjustRightInd w:val="0"/>
              <w:spacing w:line="240" w:lineRule="auto"/>
              <w:rPr>
                <w:rStyle w:val="Grietas"/>
                <w:b w:val="0"/>
                <w:bCs w:val="0"/>
                <w:sz w:val="22"/>
                <w:szCs w:val="22"/>
              </w:rPr>
            </w:pPr>
            <w:r w:rsidRPr="001853B6">
              <w:rPr>
                <w:rStyle w:val="Grietas"/>
                <w:b w:val="0"/>
                <w:bCs w:val="0"/>
                <w:sz w:val="22"/>
                <w:szCs w:val="22"/>
              </w:rPr>
              <w:t xml:space="preserve">Perkantysis subjektas pripažįsta kitose valstybėse narėse įsisteigusių nepriklausomų įstaigų išduotus lygiaverčius sertifikatus. </w:t>
            </w:r>
          </w:p>
          <w:p w14:paraId="3EA207E0" w14:textId="5AB8F870" w:rsidR="00F52A6E" w:rsidRPr="001853B6" w:rsidRDefault="00F52A6E" w:rsidP="00A71E6D">
            <w:pPr>
              <w:autoSpaceDE w:val="0"/>
              <w:autoSpaceDN w:val="0"/>
              <w:adjustRightInd w:val="0"/>
              <w:spacing w:line="240" w:lineRule="auto"/>
              <w:rPr>
                <w:b/>
                <w:bCs/>
                <w:color w:val="000000"/>
                <w:sz w:val="22"/>
                <w:szCs w:val="22"/>
              </w:rPr>
            </w:pPr>
            <w:r w:rsidRPr="001853B6">
              <w:rPr>
                <w:rStyle w:val="Grietas"/>
                <w:b w:val="0"/>
                <w:bCs w:val="0"/>
                <w:sz w:val="22"/>
                <w:szCs w:val="22"/>
              </w:rPr>
              <w:t xml:space="preserve">Perkantysis subjektas priima ir kitus tiekėjo lygiaverčių kokybės vadybos užtikrinimo priemonių įrodymus, patvirtinančius, </w:t>
            </w:r>
            <w:r w:rsidRPr="001853B6">
              <w:rPr>
                <w:rStyle w:val="Grietas"/>
                <w:b w:val="0"/>
                <w:bCs w:val="0"/>
                <w:sz w:val="22"/>
                <w:szCs w:val="22"/>
              </w:rPr>
              <w:lastRenderedPageBreak/>
              <w:t>kad jo siūlomos kokybės vadybos užtikrinimo priemonės atitinka reikalaujamus kokybės vadybos užtikrinimo standartus.</w:t>
            </w:r>
          </w:p>
        </w:tc>
        <w:tc>
          <w:tcPr>
            <w:tcW w:w="2646" w:type="dxa"/>
            <w:tcBorders>
              <w:top w:val="single" w:sz="4" w:space="0" w:color="000000"/>
              <w:left w:val="single" w:sz="4" w:space="0" w:color="000000"/>
              <w:bottom w:val="single" w:sz="4" w:space="0" w:color="000000"/>
              <w:right w:val="single" w:sz="4" w:space="0" w:color="000000"/>
            </w:tcBorders>
          </w:tcPr>
          <w:p w14:paraId="051FD97A" w14:textId="77777777" w:rsidR="00F52A6E" w:rsidRPr="00091264" w:rsidRDefault="00F52A6E" w:rsidP="00A71E6D">
            <w:pPr>
              <w:autoSpaceDE w:val="0"/>
              <w:autoSpaceDN w:val="0"/>
              <w:adjustRightInd w:val="0"/>
              <w:spacing w:line="240" w:lineRule="auto"/>
              <w:rPr>
                <w:rFonts w:eastAsia="Calibri"/>
                <w:color w:val="000000"/>
                <w:sz w:val="22"/>
                <w:szCs w:val="22"/>
                <w:lang w:eastAsia="en-US"/>
              </w:rPr>
            </w:pPr>
            <w:r w:rsidRPr="00091264">
              <w:rPr>
                <w:rFonts w:eastAsia="Calibri"/>
                <w:color w:val="000000"/>
                <w:sz w:val="22"/>
                <w:szCs w:val="22"/>
                <w:lang w:eastAsia="en-US"/>
              </w:rPr>
              <w:lastRenderedPageBreak/>
              <w:t>Jeigu Pasiūlymą teikia ūkio subjektų grupė – reikalavimą turi atitikti ūkio subjektų grupės narys (-</w:t>
            </w:r>
            <w:proofErr w:type="spellStart"/>
            <w:r w:rsidRPr="00091264">
              <w:rPr>
                <w:rFonts w:eastAsia="Calibri"/>
                <w:color w:val="000000"/>
                <w:sz w:val="22"/>
                <w:szCs w:val="22"/>
                <w:lang w:eastAsia="en-US"/>
              </w:rPr>
              <w:t>iai</w:t>
            </w:r>
            <w:proofErr w:type="spellEnd"/>
            <w:r w:rsidRPr="00091264">
              <w:rPr>
                <w:rFonts w:eastAsia="Calibri"/>
                <w:color w:val="000000"/>
                <w:sz w:val="22"/>
                <w:szCs w:val="22"/>
                <w:lang w:eastAsia="en-US"/>
              </w:rPr>
              <w:t>), atsižvelgiant į jų prisiimamus įsipareigojimus pirkimo sutarčiai vykdyti;</w:t>
            </w:r>
          </w:p>
          <w:p w14:paraId="31E6C94E" w14:textId="77777777" w:rsidR="00F52A6E" w:rsidRPr="00091264" w:rsidRDefault="00F52A6E" w:rsidP="00A71E6D">
            <w:pPr>
              <w:autoSpaceDE w:val="0"/>
              <w:autoSpaceDN w:val="0"/>
              <w:adjustRightInd w:val="0"/>
              <w:spacing w:line="240" w:lineRule="auto"/>
              <w:rPr>
                <w:rFonts w:eastAsia="Calibri"/>
                <w:color w:val="000000"/>
                <w:sz w:val="22"/>
                <w:szCs w:val="22"/>
                <w:lang w:eastAsia="en-US"/>
              </w:rPr>
            </w:pPr>
            <w:r w:rsidRPr="00091264">
              <w:rPr>
                <w:rFonts w:eastAsia="Calibri"/>
                <w:color w:val="000000"/>
                <w:sz w:val="22"/>
                <w:szCs w:val="22"/>
                <w:lang w:eastAsia="en-US"/>
              </w:rPr>
              <w:t xml:space="preserve">Tiekėjas gali pasitelkti kitų ūkio subjektų/subtiekėjų pajėgumus atsižvelgiant į jų prisiimamus įsipareigojimus pirkimo sutarčiai vykdyti. </w:t>
            </w:r>
          </w:p>
          <w:p w14:paraId="7DC580B6" w14:textId="77777777" w:rsidR="00F52A6E" w:rsidRPr="00091264" w:rsidRDefault="00F52A6E" w:rsidP="00A71E6D">
            <w:pPr>
              <w:autoSpaceDE w:val="0"/>
              <w:autoSpaceDN w:val="0"/>
              <w:adjustRightInd w:val="0"/>
              <w:spacing w:line="240" w:lineRule="auto"/>
              <w:rPr>
                <w:rFonts w:eastAsia="Calibri"/>
                <w:b/>
                <w:bCs/>
                <w:color w:val="000000"/>
                <w:sz w:val="22"/>
                <w:szCs w:val="22"/>
                <w:lang w:eastAsia="en-US"/>
              </w:rPr>
            </w:pPr>
          </w:p>
          <w:p w14:paraId="691500DA" w14:textId="1CE7BBFB" w:rsidR="00F52A6E" w:rsidRPr="00091264" w:rsidRDefault="00F52A6E" w:rsidP="00A71E6D">
            <w:pPr>
              <w:autoSpaceDE w:val="0"/>
              <w:autoSpaceDN w:val="0"/>
              <w:adjustRightInd w:val="0"/>
              <w:spacing w:line="240" w:lineRule="auto"/>
              <w:rPr>
                <w:color w:val="000000"/>
                <w:sz w:val="22"/>
                <w:szCs w:val="22"/>
              </w:rPr>
            </w:pPr>
            <w:r w:rsidRPr="00091264">
              <w:rPr>
                <w:rFonts w:eastAsia="Calibri"/>
                <w:b/>
                <w:bCs/>
                <w:color w:val="000000"/>
                <w:sz w:val="22"/>
                <w:szCs w:val="22"/>
                <w:lang w:eastAsia="en-US"/>
              </w:rPr>
              <w:t>Pastaba</w:t>
            </w:r>
            <w:r w:rsidRPr="00091264">
              <w:rPr>
                <w:rFonts w:eastAsia="Calibri"/>
                <w:color w:val="000000"/>
                <w:sz w:val="22"/>
                <w:szCs w:val="22"/>
                <w:lang w:eastAsia="en-US"/>
              </w:rPr>
              <w:t xml:space="preserve">: jeigu tiekėjas pats atitinka šį reikalavimą, </w:t>
            </w:r>
            <w:r w:rsidRPr="00091264">
              <w:rPr>
                <w:rFonts w:eastAsia="Calibri"/>
                <w:color w:val="000000"/>
                <w:sz w:val="22"/>
                <w:szCs w:val="22"/>
                <w:lang w:eastAsia="en-US"/>
              </w:rPr>
              <w:lastRenderedPageBreak/>
              <w:t xml:space="preserve">tačiau pasitelkia subtiekėjus tam tikriems darbams atlikti, subteikėjams šis reikalavimas nekeliamas. </w:t>
            </w:r>
          </w:p>
        </w:tc>
      </w:tr>
      <w:tr w:rsidR="00487C43" w:rsidRPr="00744B49" w14:paraId="1118E900" w14:textId="77777777" w:rsidTr="002827A8">
        <w:tc>
          <w:tcPr>
            <w:tcW w:w="695" w:type="dxa"/>
            <w:tcBorders>
              <w:top w:val="single" w:sz="4" w:space="0" w:color="000000"/>
              <w:left w:val="single" w:sz="4" w:space="0" w:color="000000"/>
              <w:bottom w:val="single" w:sz="4" w:space="0" w:color="000000"/>
              <w:right w:val="single" w:sz="4" w:space="0" w:color="000000"/>
            </w:tcBorders>
          </w:tcPr>
          <w:p w14:paraId="42283588" w14:textId="77777777" w:rsidR="00487C43" w:rsidRPr="00091264" w:rsidRDefault="00487C43" w:rsidP="00A71E6D">
            <w:pPr>
              <w:spacing w:line="240" w:lineRule="auto"/>
              <w:jc w:val="center"/>
              <w:rPr>
                <w:rFonts w:eastAsiaTheme="minorHAnsi"/>
                <w:b/>
                <w:bCs/>
                <w:sz w:val="22"/>
                <w:szCs w:val="22"/>
              </w:rPr>
            </w:pPr>
            <w:r w:rsidRPr="00091264">
              <w:rPr>
                <w:rFonts w:eastAsiaTheme="minorHAnsi"/>
                <w:b/>
                <w:bCs/>
                <w:sz w:val="22"/>
                <w:szCs w:val="22"/>
              </w:rPr>
              <w:lastRenderedPageBreak/>
              <w:t>2.</w:t>
            </w:r>
          </w:p>
        </w:tc>
        <w:tc>
          <w:tcPr>
            <w:tcW w:w="8930" w:type="dxa"/>
            <w:gridSpan w:val="3"/>
            <w:tcBorders>
              <w:top w:val="single" w:sz="4" w:space="0" w:color="000000"/>
              <w:left w:val="single" w:sz="4" w:space="0" w:color="000000"/>
              <w:bottom w:val="single" w:sz="4" w:space="0" w:color="000000"/>
              <w:right w:val="single" w:sz="4" w:space="0" w:color="000000"/>
            </w:tcBorders>
          </w:tcPr>
          <w:p w14:paraId="1B9A7F78" w14:textId="77777777" w:rsidR="00487C43" w:rsidRPr="00091264" w:rsidRDefault="00487C43" w:rsidP="00A71E6D">
            <w:pPr>
              <w:autoSpaceDE w:val="0"/>
              <w:autoSpaceDN w:val="0"/>
              <w:adjustRightInd w:val="0"/>
              <w:spacing w:line="240" w:lineRule="auto"/>
              <w:rPr>
                <w:b/>
                <w:bCs/>
                <w:color w:val="000000"/>
                <w:sz w:val="22"/>
                <w:szCs w:val="22"/>
              </w:rPr>
            </w:pPr>
            <w:r w:rsidRPr="00091264">
              <w:rPr>
                <w:b/>
                <w:bCs/>
                <w:color w:val="000000"/>
                <w:sz w:val="22"/>
                <w:szCs w:val="22"/>
              </w:rPr>
              <w:t>Aplinkos apsaugos vadybos sistemos taikymas</w:t>
            </w:r>
          </w:p>
        </w:tc>
      </w:tr>
      <w:tr w:rsidR="00F52A6E" w:rsidRPr="00744B49" w14:paraId="20AC77AC" w14:textId="77777777" w:rsidTr="002827A8">
        <w:tc>
          <w:tcPr>
            <w:tcW w:w="695" w:type="dxa"/>
            <w:tcBorders>
              <w:top w:val="single" w:sz="4" w:space="0" w:color="000000"/>
              <w:left w:val="single" w:sz="4" w:space="0" w:color="000000"/>
              <w:bottom w:val="single" w:sz="4" w:space="0" w:color="000000"/>
              <w:right w:val="single" w:sz="4" w:space="0" w:color="000000"/>
            </w:tcBorders>
          </w:tcPr>
          <w:p w14:paraId="03AF66A4" w14:textId="77777777" w:rsidR="00F52A6E" w:rsidRPr="00091264" w:rsidRDefault="00F52A6E" w:rsidP="00A71E6D">
            <w:pPr>
              <w:spacing w:line="240" w:lineRule="auto"/>
              <w:jc w:val="center"/>
              <w:rPr>
                <w:rFonts w:eastAsiaTheme="minorHAnsi"/>
                <w:sz w:val="22"/>
                <w:szCs w:val="22"/>
              </w:rPr>
            </w:pPr>
            <w:r w:rsidRPr="00091264">
              <w:rPr>
                <w:rFonts w:eastAsiaTheme="minorHAnsi"/>
                <w:sz w:val="22"/>
                <w:szCs w:val="22"/>
              </w:rPr>
              <w:t>2.1.</w:t>
            </w:r>
          </w:p>
        </w:tc>
        <w:tc>
          <w:tcPr>
            <w:tcW w:w="3440" w:type="dxa"/>
            <w:tcBorders>
              <w:top w:val="single" w:sz="4" w:space="0" w:color="000000"/>
              <w:left w:val="single" w:sz="4" w:space="0" w:color="000000"/>
              <w:bottom w:val="single" w:sz="4" w:space="0" w:color="000000"/>
              <w:right w:val="single" w:sz="4" w:space="0" w:color="000000"/>
            </w:tcBorders>
          </w:tcPr>
          <w:p w14:paraId="2F2CD55A" w14:textId="06C5FF84" w:rsidR="002827A8" w:rsidRPr="00091264" w:rsidRDefault="00F52A6E" w:rsidP="00A71E6D">
            <w:pPr>
              <w:spacing w:line="240" w:lineRule="auto"/>
              <w:jc w:val="both"/>
              <w:rPr>
                <w:color w:val="000000"/>
                <w:sz w:val="22"/>
                <w:szCs w:val="22"/>
              </w:rPr>
            </w:pPr>
            <w:r w:rsidRPr="00091264">
              <w:rPr>
                <w:color w:val="000000"/>
                <w:sz w:val="22"/>
                <w:szCs w:val="22"/>
              </w:rPr>
              <w:t xml:space="preserve">Tiekėjas, atlikdamas nuotekų valymo įrenginių statybos darbus, </w:t>
            </w:r>
            <w:r w:rsidR="002827A8" w:rsidRPr="00091264">
              <w:rPr>
                <w:color w:val="000000"/>
                <w:sz w:val="22"/>
                <w:szCs w:val="22"/>
              </w:rPr>
              <w:t>laikosi (</w:t>
            </w:r>
            <w:r w:rsidRPr="00091264">
              <w:rPr>
                <w:color w:val="000000"/>
                <w:sz w:val="22"/>
                <w:szCs w:val="22"/>
              </w:rPr>
              <w:t>taiko</w:t>
            </w:r>
            <w:r w:rsidR="002827A8" w:rsidRPr="00091264">
              <w:rPr>
                <w:color w:val="000000"/>
                <w:sz w:val="22"/>
                <w:szCs w:val="22"/>
              </w:rPr>
              <w:t>)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taiko kitas lygiavertes aplinkos apsaugos vadybos užtikrinimo priemones.</w:t>
            </w:r>
          </w:p>
          <w:p w14:paraId="7B01598C" w14:textId="0959E2D3" w:rsidR="00F52A6E" w:rsidRPr="00091264" w:rsidRDefault="00F52A6E" w:rsidP="00A71E6D">
            <w:pPr>
              <w:spacing w:line="240" w:lineRule="auto"/>
              <w:jc w:val="both"/>
              <w:rPr>
                <w:color w:val="000000"/>
                <w:sz w:val="22"/>
                <w:szCs w:val="22"/>
              </w:rPr>
            </w:pPr>
          </w:p>
        </w:tc>
        <w:tc>
          <w:tcPr>
            <w:tcW w:w="2844" w:type="dxa"/>
            <w:tcBorders>
              <w:top w:val="single" w:sz="4" w:space="0" w:color="000000"/>
              <w:left w:val="single" w:sz="4" w:space="0" w:color="000000"/>
              <w:bottom w:val="single" w:sz="4" w:space="0" w:color="000000"/>
              <w:right w:val="single" w:sz="4" w:space="0" w:color="000000"/>
            </w:tcBorders>
          </w:tcPr>
          <w:p w14:paraId="7ABAA288" w14:textId="77777777" w:rsidR="00F52A6E" w:rsidRPr="00091264" w:rsidRDefault="00F52A6E" w:rsidP="00A71E6D">
            <w:pPr>
              <w:autoSpaceDE w:val="0"/>
              <w:autoSpaceDN w:val="0"/>
              <w:adjustRightInd w:val="0"/>
              <w:spacing w:line="240" w:lineRule="auto"/>
              <w:jc w:val="both"/>
              <w:rPr>
                <w:color w:val="000000"/>
                <w:sz w:val="22"/>
                <w:szCs w:val="22"/>
              </w:rPr>
            </w:pPr>
            <w:r w:rsidRPr="00091264">
              <w:rPr>
                <w:color w:val="000000"/>
                <w:sz w:val="22"/>
                <w:szCs w:val="22"/>
              </w:rPr>
              <w:t xml:space="preserve">Nepriklausomos įstaigos išduotas galiojantis sertifikatas, patvirtinantis, kad tiekėjas laikosi reikalaujamos aplinkos apsaugos vadybos sistemos standartų. </w:t>
            </w:r>
          </w:p>
          <w:p w14:paraId="5FE67E1B" w14:textId="77777777" w:rsidR="002827A8" w:rsidRPr="00091264" w:rsidRDefault="002827A8" w:rsidP="00A71E6D">
            <w:pPr>
              <w:autoSpaceDE w:val="0"/>
              <w:autoSpaceDN w:val="0"/>
              <w:adjustRightInd w:val="0"/>
              <w:spacing w:line="240" w:lineRule="auto"/>
              <w:jc w:val="both"/>
              <w:rPr>
                <w:color w:val="000000"/>
                <w:sz w:val="22"/>
                <w:szCs w:val="22"/>
              </w:rPr>
            </w:pPr>
          </w:p>
          <w:p w14:paraId="6F6BBA61" w14:textId="585F6D07" w:rsidR="00F52A6E" w:rsidRPr="00091264" w:rsidRDefault="00F52A6E" w:rsidP="00A71E6D">
            <w:pPr>
              <w:autoSpaceDE w:val="0"/>
              <w:autoSpaceDN w:val="0"/>
              <w:adjustRightInd w:val="0"/>
              <w:spacing w:line="240" w:lineRule="auto"/>
              <w:jc w:val="both"/>
              <w:rPr>
                <w:color w:val="000000"/>
                <w:sz w:val="22"/>
                <w:szCs w:val="22"/>
              </w:rPr>
            </w:pPr>
            <w:r w:rsidRPr="00091264">
              <w:rPr>
                <w:color w:val="000000"/>
                <w:sz w:val="22"/>
                <w:szCs w:val="22"/>
              </w:rPr>
              <w:t>Perkantysis subjektas pripažįsta lygiaverčius sertifikatus, išduotus kitose valstybėse narėse įsteigtų nepriklausomų įstaigų.</w:t>
            </w:r>
          </w:p>
          <w:p w14:paraId="12DA0617" w14:textId="77777777" w:rsidR="00F52A6E" w:rsidRPr="00091264" w:rsidRDefault="00F52A6E" w:rsidP="00A71E6D">
            <w:pPr>
              <w:autoSpaceDE w:val="0"/>
              <w:autoSpaceDN w:val="0"/>
              <w:adjustRightInd w:val="0"/>
              <w:spacing w:line="240" w:lineRule="auto"/>
              <w:jc w:val="both"/>
              <w:rPr>
                <w:color w:val="000000"/>
                <w:sz w:val="22"/>
                <w:szCs w:val="22"/>
              </w:rPr>
            </w:pPr>
            <w:r w:rsidRPr="00091264">
              <w:rPr>
                <w:color w:val="000000"/>
                <w:sz w:val="22"/>
                <w:szCs w:val="22"/>
              </w:rPr>
              <w:t>Taip pat priima ir kitus lygiaverčius aplinkosaugos vadybos priemonių įrodymus, jeigu tiekėjas įrodo, kad dėl nuo jo nepriklausančių objektyvių priežasčių jis negali pateikti sertifikatų per nustatytą laiką.</w:t>
            </w:r>
          </w:p>
          <w:p w14:paraId="638B6E84" w14:textId="38E31573" w:rsidR="00F52A6E" w:rsidRPr="00091264" w:rsidRDefault="00F52A6E" w:rsidP="00A71E6D">
            <w:pPr>
              <w:autoSpaceDE w:val="0"/>
              <w:autoSpaceDN w:val="0"/>
              <w:adjustRightInd w:val="0"/>
              <w:spacing w:line="240" w:lineRule="auto"/>
              <w:jc w:val="both"/>
              <w:rPr>
                <w:color w:val="000000"/>
                <w:sz w:val="22"/>
                <w:szCs w:val="22"/>
              </w:rPr>
            </w:pPr>
          </w:p>
        </w:tc>
        <w:tc>
          <w:tcPr>
            <w:tcW w:w="2646" w:type="dxa"/>
            <w:tcBorders>
              <w:top w:val="single" w:sz="4" w:space="0" w:color="000000"/>
              <w:left w:val="single" w:sz="4" w:space="0" w:color="000000"/>
              <w:bottom w:val="single" w:sz="4" w:space="0" w:color="000000"/>
              <w:right w:val="single" w:sz="4" w:space="0" w:color="000000"/>
            </w:tcBorders>
          </w:tcPr>
          <w:p w14:paraId="512854BB" w14:textId="6F4AE2AD" w:rsidR="00F52A6E" w:rsidRPr="00091264" w:rsidRDefault="00F52A6E" w:rsidP="00A71E6D">
            <w:pPr>
              <w:autoSpaceDE w:val="0"/>
              <w:autoSpaceDN w:val="0"/>
              <w:adjustRightInd w:val="0"/>
              <w:spacing w:line="240" w:lineRule="auto"/>
              <w:rPr>
                <w:rFonts w:eastAsia="Calibri"/>
                <w:color w:val="000000"/>
                <w:sz w:val="22"/>
                <w:szCs w:val="22"/>
                <w:lang w:eastAsia="en-US"/>
              </w:rPr>
            </w:pPr>
            <w:r w:rsidRPr="00091264">
              <w:rPr>
                <w:rFonts w:eastAsia="Calibri"/>
                <w:color w:val="000000"/>
                <w:sz w:val="22"/>
                <w:szCs w:val="22"/>
                <w:lang w:eastAsia="en-US"/>
              </w:rPr>
              <w:t>Jeigu Pasiūlymą teikia ūkio subjektų grupė – reikalavimą turi atitikti ūkio subjektų grupės narys (-</w:t>
            </w:r>
            <w:proofErr w:type="spellStart"/>
            <w:r w:rsidRPr="00091264">
              <w:rPr>
                <w:rFonts w:eastAsia="Calibri"/>
                <w:color w:val="000000"/>
                <w:sz w:val="22"/>
                <w:szCs w:val="22"/>
                <w:lang w:eastAsia="en-US"/>
              </w:rPr>
              <w:t>iai</w:t>
            </w:r>
            <w:proofErr w:type="spellEnd"/>
            <w:r w:rsidRPr="00091264">
              <w:rPr>
                <w:rFonts w:eastAsia="Calibri"/>
                <w:color w:val="000000"/>
                <w:sz w:val="22"/>
                <w:szCs w:val="22"/>
                <w:lang w:eastAsia="en-US"/>
              </w:rPr>
              <w:t>), atsižvelgiant į jų prisiimamus įsipareigojimus pirkimo sutarčiai vykdyti</w:t>
            </w:r>
            <w:r w:rsidR="002827A8" w:rsidRPr="00091264">
              <w:rPr>
                <w:rFonts w:eastAsia="Calibri"/>
                <w:color w:val="000000"/>
                <w:sz w:val="22"/>
                <w:szCs w:val="22"/>
                <w:lang w:eastAsia="en-US"/>
              </w:rPr>
              <w:t>.</w:t>
            </w:r>
          </w:p>
          <w:p w14:paraId="13476280" w14:textId="77777777" w:rsidR="00F52A6E" w:rsidRPr="00091264" w:rsidRDefault="00F52A6E" w:rsidP="00A71E6D">
            <w:pPr>
              <w:autoSpaceDE w:val="0"/>
              <w:autoSpaceDN w:val="0"/>
              <w:adjustRightInd w:val="0"/>
              <w:spacing w:line="240" w:lineRule="auto"/>
              <w:rPr>
                <w:rFonts w:eastAsia="Calibri"/>
                <w:color w:val="000000"/>
                <w:sz w:val="22"/>
                <w:szCs w:val="22"/>
                <w:lang w:eastAsia="en-US"/>
              </w:rPr>
            </w:pPr>
            <w:r w:rsidRPr="00091264">
              <w:rPr>
                <w:rFonts w:eastAsia="Calibri"/>
                <w:color w:val="000000"/>
                <w:sz w:val="22"/>
                <w:szCs w:val="22"/>
                <w:lang w:eastAsia="en-US"/>
              </w:rPr>
              <w:t xml:space="preserve">Tiekėjas gali pasitelkti kitų ūkio subjektų/subtiekėjų pajėgumus atsižvelgiant į jų prisiimamus įsipareigojimus pirkimo sutarčiai vykdyti. </w:t>
            </w:r>
          </w:p>
          <w:p w14:paraId="349A96CD" w14:textId="77777777" w:rsidR="00F52A6E" w:rsidRPr="00091264" w:rsidRDefault="00F52A6E" w:rsidP="00A71E6D">
            <w:pPr>
              <w:autoSpaceDE w:val="0"/>
              <w:autoSpaceDN w:val="0"/>
              <w:adjustRightInd w:val="0"/>
              <w:spacing w:line="240" w:lineRule="auto"/>
              <w:rPr>
                <w:rFonts w:eastAsia="Calibri"/>
                <w:color w:val="000000"/>
                <w:sz w:val="22"/>
                <w:szCs w:val="22"/>
                <w:lang w:eastAsia="en-US"/>
              </w:rPr>
            </w:pPr>
            <w:r w:rsidRPr="00091264">
              <w:rPr>
                <w:rFonts w:eastAsia="Calibri"/>
                <w:b/>
                <w:bCs/>
                <w:color w:val="000000"/>
                <w:sz w:val="22"/>
                <w:szCs w:val="22"/>
                <w:lang w:eastAsia="en-US"/>
              </w:rPr>
              <w:t>Pastaba</w:t>
            </w:r>
            <w:r w:rsidRPr="00091264">
              <w:rPr>
                <w:rFonts w:eastAsia="Calibri"/>
                <w:color w:val="000000"/>
                <w:sz w:val="22"/>
                <w:szCs w:val="22"/>
                <w:lang w:eastAsia="en-US"/>
              </w:rPr>
              <w:t>: jeigu tiekėjas pats atitinka šį reikalavimą, tačiau pasitelkia subtiekėjus nurodytiems darbams atlikti /  paslaugoms teikti, kuriems (-</w:t>
            </w:r>
            <w:proofErr w:type="spellStart"/>
            <w:r w:rsidRPr="00091264">
              <w:rPr>
                <w:rFonts w:eastAsia="Calibri"/>
                <w:color w:val="000000"/>
                <w:sz w:val="22"/>
                <w:szCs w:val="22"/>
                <w:lang w:eastAsia="en-US"/>
              </w:rPr>
              <w:t>ioms</w:t>
            </w:r>
            <w:proofErr w:type="spellEnd"/>
            <w:r w:rsidRPr="00091264">
              <w:rPr>
                <w:rFonts w:eastAsia="Calibri"/>
                <w:color w:val="000000"/>
                <w:sz w:val="22"/>
                <w:szCs w:val="22"/>
                <w:lang w:eastAsia="en-US"/>
              </w:rPr>
              <w:t>) yra nustatomas šis reikalavimas, tokiu atveju subtiekėjai turi laikytis reikalaujamo aplinkos apsaugos vadybos standarto, atsižvelgiant į jų prisiimamus įsipareigojimus pirkimo sutarčiai vykdyti.</w:t>
            </w:r>
          </w:p>
          <w:p w14:paraId="37D5D07F" w14:textId="29980932" w:rsidR="00F52A6E" w:rsidRPr="00091264" w:rsidRDefault="00F52A6E" w:rsidP="00A71E6D">
            <w:pPr>
              <w:autoSpaceDE w:val="0"/>
              <w:autoSpaceDN w:val="0"/>
              <w:adjustRightInd w:val="0"/>
              <w:spacing w:line="240" w:lineRule="auto"/>
              <w:rPr>
                <w:color w:val="000000"/>
                <w:sz w:val="22"/>
                <w:szCs w:val="22"/>
              </w:rPr>
            </w:pPr>
            <w:r w:rsidRPr="00091264">
              <w:rPr>
                <w:color w:val="000000"/>
                <w:sz w:val="22"/>
                <w:szCs w:val="22"/>
              </w:rPr>
              <w:t xml:space="preserve">Subtiekėjai turi laikytis tiekėjo aplinkos apsaugos vadybos standarto tiek kiek jis taikomas atsižvelgiant į subtiekėjo prisiimamus įsipareigojimus pirkimo sutarčiai vykdyti. </w:t>
            </w:r>
          </w:p>
        </w:tc>
      </w:tr>
    </w:tbl>
    <w:p w14:paraId="2C06CA8D" w14:textId="63D5C7A7" w:rsidR="002E0011" w:rsidRPr="00744B49" w:rsidRDefault="002E0011" w:rsidP="00A71E6D">
      <w:pPr>
        <w:spacing w:after="0" w:line="240" w:lineRule="auto"/>
        <w:jc w:val="center"/>
        <w:rPr>
          <w:rFonts w:ascii="Times New Roman" w:hAnsi="Times New Roman" w:cs="Times New Roman"/>
        </w:rPr>
      </w:pPr>
    </w:p>
    <w:sectPr w:rsidR="002E0011" w:rsidRPr="00744B49" w:rsidSect="00FD6B50">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Karolis Turčinavičius" w:date="2025-06-06T12:51:00Z" w:initials="KT">
    <w:p w14:paraId="0392B5C1" w14:textId="77777777" w:rsidR="00C64DFA" w:rsidRDefault="00C64DFA" w:rsidP="00C64DFA">
      <w:pPr>
        <w:pStyle w:val="Komentarotekstas"/>
      </w:pPr>
      <w:r>
        <w:rPr>
          <w:rStyle w:val="Komentaronuoroda"/>
        </w:rPr>
        <w:annotationRef/>
      </w:r>
      <w:r>
        <w:t>Siūlyčiau pašalinti, nes rangovai šiems darbams neatestuojami.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92B5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86A6BE" w16cex:dateUtc="2025-06-06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92B5C1" w16cid:durableId="1A86A6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962C0" w14:textId="77777777" w:rsidR="00F605F0" w:rsidRDefault="00F605F0" w:rsidP="00FD6B50">
      <w:pPr>
        <w:spacing w:after="0" w:line="240" w:lineRule="auto"/>
      </w:pPr>
      <w:r>
        <w:separator/>
      </w:r>
    </w:p>
  </w:endnote>
  <w:endnote w:type="continuationSeparator" w:id="0">
    <w:p w14:paraId="475EFF1F" w14:textId="77777777" w:rsidR="00F605F0" w:rsidRDefault="00F605F0" w:rsidP="00FD6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D6F82" w14:textId="77777777" w:rsidR="00932C0C" w:rsidRDefault="00932C0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BB091" w14:textId="77777777" w:rsidR="00932C0C" w:rsidRDefault="00932C0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8DF79" w14:textId="77777777" w:rsidR="00932C0C" w:rsidRDefault="00932C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2B043" w14:textId="77777777" w:rsidR="00F605F0" w:rsidRDefault="00F605F0" w:rsidP="00FD6B50">
      <w:pPr>
        <w:spacing w:after="0" w:line="240" w:lineRule="auto"/>
      </w:pPr>
      <w:r>
        <w:separator/>
      </w:r>
    </w:p>
  </w:footnote>
  <w:footnote w:type="continuationSeparator" w:id="0">
    <w:p w14:paraId="0681287D" w14:textId="77777777" w:rsidR="00F605F0" w:rsidRDefault="00F605F0" w:rsidP="00FD6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C772" w14:textId="77777777" w:rsidR="00932C0C" w:rsidRDefault="00932C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0192448"/>
      <w:docPartObj>
        <w:docPartGallery w:val="Page Numbers (Top of Page)"/>
        <w:docPartUnique/>
      </w:docPartObj>
    </w:sdtPr>
    <w:sdtEndPr/>
    <w:sdtContent>
      <w:p w14:paraId="5156C826" w14:textId="0B62DB22" w:rsidR="00FD6B50" w:rsidRDefault="00FD6B50">
        <w:pPr>
          <w:pStyle w:val="Antrats"/>
          <w:jc w:val="center"/>
        </w:pPr>
        <w:r>
          <w:fldChar w:fldCharType="begin"/>
        </w:r>
        <w:r>
          <w:instrText>PAGE   \* MERGEFORMAT</w:instrText>
        </w:r>
        <w:r>
          <w:fldChar w:fldCharType="separate"/>
        </w:r>
        <w:r w:rsidR="004F3774">
          <w:rPr>
            <w:noProof/>
          </w:rPr>
          <w:t>6</w:t>
        </w:r>
        <w:r>
          <w:fldChar w:fldCharType="end"/>
        </w:r>
      </w:p>
    </w:sdtContent>
  </w:sdt>
  <w:p w14:paraId="4A7F5461" w14:textId="77777777" w:rsidR="00FD6B50" w:rsidRDefault="00FD6B5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BEACF" w14:textId="77777777" w:rsidR="000F00DF" w:rsidRDefault="000F00DF" w:rsidP="00932C0C">
    <w:pPr>
      <w:pStyle w:val="Antrat2"/>
      <w:spacing w:before="0"/>
      <w:ind w:left="4962"/>
      <w:jc w:val="right"/>
      <w:rPr>
        <w:rFonts w:ascii="Times New Roman" w:eastAsia="Calibri" w:hAnsi="Times New Roman" w:cs="Times New Roman"/>
        <w:color w:val="808080" w:themeColor="background1" w:themeShade="80"/>
        <w:sz w:val="24"/>
        <w:szCs w:val="24"/>
      </w:rPr>
    </w:pPr>
    <w:bookmarkStart w:id="48" w:name="_Ref38291223"/>
    <w:bookmarkStart w:id="49" w:name="_Ref38291334"/>
    <w:bookmarkStart w:id="50" w:name="_Ref38533412"/>
    <w:bookmarkStart w:id="51" w:name="_Toc172542698"/>
    <w:r w:rsidRPr="000F00DF">
      <w:rPr>
        <w:rFonts w:ascii="Times New Roman" w:eastAsia="Calibri" w:hAnsi="Times New Roman" w:cs="Times New Roman"/>
        <w:color w:val="808080" w:themeColor="background1" w:themeShade="80"/>
        <w:sz w:val="24"/>
        <w:szCs w:val="24"/>
      </w:rPr>
      <w:t xml:space="preserve">Pirkimo sąlygų 4 priedas </w:t>
    </w:r>
  </w:p>
  <w:p w14:paraId="089A9162" w14:textId="758E7142" w:rsidR="000F00DF" w:rsidRPr="000F00DF" w:rsidRDefault="000F00DF" w:rsidP="00932C0C">
    <w:pPr>
      <w:pStyle w:val="Antrat2"/>
      <w:spacing w:before="0"/>
      <w:ind w:left="4962"/>
      <w:jc w:val="right"/>
      <w:rPr>
        <w:rFonts w:ascii="Times New Roman" w:eastAsia="Calibri" w:hAnsi="Times New Roman" w:cs="Times New Roman"/>
        <w:color w:val="808080" w:themeColor="background1" w:themeShade="80"/>
        <w:sz w:val="24"/>
        <w:szCs w:val="24"/>
      </w:rPr>
    </w:pPr>
    <w:r w:rsidRPr="000F00DF">
      <w:rPr>
        <w:rFonts w:ascii="Times New Roman" w:eastAsia="Calibri" w:hAnsi="Times New Roman" w:cs="Times New Roman"/>
        <w:color w:val="808080" w:themeColor="background1" w:themeShade="80"/>
        <w:sz w:val="24"/>
        <w:szCs w:val="24"/>
      </w:rPr>
      <w:t>„Tiekėjų kvalifikacijos reikalavimai ir reikalavimai laikytis kokybės vadybos sistemos ir aplinkos apsaugos vadybos sistemos standartų“</w:t>
    </w:r>
    <w:bookmarkEnd w:id="48"/>
    <w:bookmarkEnd w:id="49"/>
    <w:bookmarkEnd w:id="50"/>
    <w:bookmarkEnd w:id="51"/>
  </w:p>
  <w:p w14:paraId="5EB6F63A" w14:textId="77777777" w:rsidR="000F00DF" w:rsidRDefault="000F00D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383F"/>
    <w:multiLevelType w:val="hybridMultilevel"/>
    <w:tmpl w:val="684C8E98"/>
    <w:lvl w:ilvl="0" w:tplc="DFBAA494">
      <w:numFmt w:val="bullet"/>
      <w:lvlText w:val="-"/>
      <w:lvlJc w:val="left"/>
      <w:pPr>
        <w:ind w:left="452" w:hanging="360"/>
      </w:pPr>
      <w:rPr>
        <w:rFonts w:ascii="Times New Roman" w:eastAsiaTheme="minorEastAsia" w:hAnsi="Times New Roman" w:cs="Times New Roman" w:hint="default"/>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abstractNum w:abstractNumId="1" w15:restartNumberingAfterBreak="0">
    <w:nsid w:val="17D577F2"/>
    <w:multiLevelType w:val="multilevel"/>
    <w:tmpl w:val="C0702D42"/>
    <w:lvl w:ilvl="0">
      <w:start w:val="2"/>
      <w:numFmt w:val="decimal"/>
      <w:lvlText w:val="%1."/>
      <w:lvlJc w:val="left"/>
      <w:pPr>
        <w:ind w:left="360" w:hanging="360"/>
      </w:pPr>
      <w:rPr>
        <w:rFonts w:hint="default"/>
        <w:i w:val="0"/>
        <w:color w:val="000000"/>
      </w:rPr>
    </w:lvl>
    <w:lvl w:ilvl="1">
      <w:start w:val="3"/>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440" w:hanging="1440"/>
      </w:pPr>
      <w:rPr>
        <w:rFonts w:hint="default"/>
        <w:i w:val="0"/>
        <w:color w:val="000000"/>
      </w:rPr>
    </w:lvl>
  </w:abstractNum>
  <w:abstractNum w:abstractNumId="2" w15:restartNumberingAfterBreak="0">
    <w:nsid w:val="1FE126BB"/>
    <w:multiLevelType w:val="hybridMultilevel"/>
    <w:tmpl w:val="A87E87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385306B"/>
    <w:multiLevelType w:val="hybridMultilevel"/>
    <w:tmpl w:val="F9B2C218"/>
    <w:lvl w:ilvl="0" w:tplc="C0981842">
      <w:numFmt w:val="bullet"/>
      <w:lvlText w:val="-"/>
      <w:lvlJc w:val="left"/>
      <w:pPr>
        <w:ind w:left="452" w:hanging="360"/>
      </w:pPr>
      <w:rPr>
        <w:rFonts w:ascii="Times New Roman" w:eastAsiaTheme="minorEastAsia" w:hAnsi="Times New Roman" w:cs="Times New Roman" w:hint="default"/>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abstractNum w:abstractNumId="5" w15:restartNumberingAfterBreak="0">
    <w:nsid w:val="64874BCA"/>
    <w:multiLevelType w:val="multilevel"/>
    <w:tmpl w:val="8CD660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69C3C5A"/>
    <w:multiLevelType w:val="hybridMultilevel"/>
    <w:tmpl w:val="4504FE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4F7E34"/>
    <w:multiLevelType w:val="multilevel"/>
    <w:tmpl w:val="4FC6BF96"/>
    <w:lvl w:ilvl="0">
      <w:start w:val="1"/>
      <w:numFmt w:val="decimal"/>
      <w:lvlText w:val="%1."/>
      <w:lvlJc w:val="left"/>
      <w:pPr>
        <w:ind w:left="927" w:hanging="360"/>
      </w:pPr>
      <w:rPr>
        <w:rFonts w:hint="default"/>
      </w:rPr>
    </w:lvl>
    <w:lvl w:ilvl="1">
      <w:start w:val="1"/>
      <w:numFmt w:val="decimal"/>
      <w:isLgl/>
      <w:lvlText w:val="%1.%2."/>
      <w:lvlJc w:val="left"/>
      <w:pPr>
        <w:ind w:left="900" w:hanging="360"/>
      </w:pPr>
      <w:rPr>
        <w:rFonts w:hint="default"/>
        <w:b/>
        <w:bCs/>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8" w15:restartNumberingAfterBreak="0">
    <w:nsid w:val="75D37C68"/>
    <w:multiLevelType w:val="hybridMultilevel"/>
    <w:tmpl w:val="550887C4"/>
    <w:lvl w:ilvl="0" w:tplc="EC0AC8F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E73DE"/>
    <w:multiLevelType w:val="hybridMultilevel"/>
    <w:tmpl w:val="BCAA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A17A1F"/>
    <w:multiLevelType w:val="hybridMultilevel"/>
    <w:tmpl w:val="42C4E60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8DB3816"/>
    <w:multiLevelType w:val="hybridMultilevel"/>
    <w:tmpl w:val="ED2650D6"/>
    <w:lvl w:ilvl="0" w:tplc="D160D3B8">
      <w:numFmt w:val="bullet"/>
      <w:lvlText w:val="-"/>
      <w:lvlJc w:val="left"/>
      <w:pPr>
        <w:ind w:left="452" w:hanging="360"/>
      </w:pPr>
      <w:rPr>
        <w:rFonts w:ascii="Arial" w:eastAsiaTheme="minorEastAsia" w:hAnsi="Arial" w:cs="Arial" w:hint="default"/>
        <w:color w:val="000000"/>
        <w:sz w:val="21"/>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num w:numId="1" w16cid:durableId="1525316199">
    <w:abstractNumId w:val="7"/>
  </w:num>
  <w:num w:numId="2" w16cid:durableId="1554733665">
    <w:abstractNumId w:val="3"/>
  </w:num>
  <w:num w:numId="3" w16cid:durableId="2038967011">
    <w:abstractNumId w:val="10"/>
  </w:num>
  <w:num w:numId="4" w16cid:durableId="1501189924">
    <w:abstractNumId w:val="2"/>
  </w:num>
  <w:num w:numId="5" w16cid:durableId="1633516666">
    <w:abstractNumId w:val="11"/>
  </w:num>
  <w:num w:numId="6" w16cid:durableId="563031182">
    <w:abstractNumId w:val="4"/>
  </w:num>
  <w:num w:numId="7" w16cid:durableId="1771776686">
    <w:abstractNumId w:val="0"/>
  </w:num>
  <w:num w:numId="8" w16cid:durableId="278995078">
    <w:abstractNumId w:val="8"/>
  </w:num>
  <w:num w:numId="9" w16cid:durableId="249435454">
    <w:abstractNumId w:val="1"/>
  </w:num>
  <w:num w:numId="10" w16cid:durableId="1135105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2154769">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1888934">
    <w:abstractNumId w:val="5"/>
  </w:num>
  <w:num w:numId="13" w16cid:durableId="332879833">
    <w:abstractNumId w:val="9"/>
  </w:num>
  <w:num w:numId="14" w16cid:durableId="36957527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rtotojas">
    <w15:presenceInfo w15:providerId="None" w15:userId="Vartotojas"/>
  </w15:person>
  <w15:person w15:author="Karolis Turčinavičius">
    <w15:presenceInfo w15:providerId="AD" w15:userId="S::karolist@ppartneris.onmicrosoft.com::3f246f96-3974-46fc-baf0-e518b33d4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60D"/>
    <w:rsid w:val="0003520F"/>
    <w:rsid w:val="000400A1"/>
    <w:rsid w:val="000547AB"/>
    <w:rsid w:val="00071238"/>
    <w:rsid w:val="000837A4"/>
    <w:rsid w:val="00083D59"/>
    <w:rsid w:val="00091264"/>
    <w:rsid w:val="000E5605"/>
    <w:rsid w:val="000E7234"/>
    <w:rsid w:val="000F00DF"/>
    <w:rsid w:val="000F4AC2"/>
    <w:rsid w:val="000F5DCB"/>
    <w:rsid w:val="00106779"/>
    <w:rsid w:val="00122D85"/>
    <w:rsid w:val="001403FB"/>
    <w:rsid w:val="0014633E"/>
    <w:rsid w:val="00150990"/>
    <w:rsid w:val="00156AE7"/>
    <w:rsid w:val="0016373C"/>
    <w:rsid w:val="001640A1"/>
    <w:rsid w:val="001801CC"/>
    <w:rsid w:val="001853B6"/>
    <w:rsid w:val="001862BD"/>
    <w:rsid w:val="001B6E43"/>
    <w:rsid w:val="001E40DC"/>
    <w:rsid w:val="0022249F"/>
    <w:rsid w:val="002241F2"/>
    <w:rsid w:val="0023243B"/>
    <w:rsid w:val="00232B75"/>
    <w:rsid w:val="00244F36"/>
    <w:rsid w:val="0025579E"/>
    <w:rsid w:val="0026181F"/>
    <w:rsid w:val="002827A8"/>
    <w:rsid w:val="002B1EE5"/>
    <w:rsid w:val="002C2F12"/>
    <w:rsid w:val="002C3FF7"/>
    <w:rsid w:val="002D0BFA"/>
    <w:rsid w:val="002E0011"/>
    <w:rsid w:val="0034037A"/>
    <w:rsid w:val="00362634"/>
    <w:rsid w:val="00371E01"/>
    <w:rsid w:val="00380B58"/>
    <w:rsid w:val="003B0707"/>
    <w:rsid w:val="003C18F9"/>
    <w:rsid w:val="003C7CC6"/>
    <w:rsid w:val="00415279"/>
    <w:rsid w:val="00420DCB"/>
    <w:rsid w:val="00470778"/>
    <w:rsid w:val="00486FF0"/>
    <w:rsid w:val="00487C43"/>
    <w:rsid w:val="004C49D3"/>
    <w:rsid w:val="004C5D81"/>
    <w:rsid w:val="004D352A"/>
    <w:rsid w:val="004D5CAE"/>
    <w:rsid w:val="004D7548"/>
    <w:rsid w:val="004F1C24"/>
    <w:rsid w:val="004F3214"/>
    <w:rsid w:val="004F3774"/>
    <w:rsid w:val="004F5DD9"/>
    <w:rsid w:val="00557BFC"/>
    <w:rsid w:val="005C1185"/>
    <w:rsid w:val="005C4569"/>
    <w:rsid w:val="005C5124"/>
    <w:rsid w:val="005E7F83"/>
    <w:rsid w:val="006014E9"/>
    <w:rsid w:val="00601748"/>
    <w:rsid w:val="00607E1A"/>
    <w:rsid w:val="00614314"/>
    <w:rsid w:val="0061623D"/>
    <w:rsid w:val="00623805"/>
    <w:rsid w:val="00662A2B"/>
    <w:rsid w:val="00665307"/>
    <w:rsid w:val="0067641C"/>
    <w:rsid w:val="00682EAB"/>
    <w:rsid w:val="006960D2"/>
    <w:rsid w:val="006E0B59"/>
    <w:rsid w:val="00723239"/>
    <w:rsid w:val="0073233C"/>
    <w:rsid w:val="0073286D"/>
    <w:rsid w:val="00744B49"/>
    <w:rsid w:val="007B1F0A"/>
    <w:rsid w:val="007D08D7"/>
    <w:rsid w:val="007E6FBF"/>
    <w:rsid w:val="007F360D"/>
    <w:rsid w:val="00824323"/>
    <w:rsid w:val="00827C39"/>
    <w:rsid w:val="0083019C"/>
    <w:rsid w:val="008555AA"/>
    <w:rsid w:val="0085629B"/>
    <w:rsid w:val="008802FD"/>
    <w:rsid w:val="008A3568"/>
    <w:rsid w:val="008B3626"/>
    <w:rsid w:val="008B4059"/>
    <w:rsid w:val="008C4096"/>
    <w:rsid w:val="008D3535"/>
    <w:rsid w:val="008D6DA0"/>
    <w:rsid w:val="008D75B6"/>
    <w:rsid w:val="008D7E9C"/>
    <w:rsid w:val="009114A5"/>
    <w:rsid w:val="009156C6"/>
    <w:rsid w:val="00930112"/>
    <w:rsid w:val="00932C0C"/>
    <w:rsid w:val="0094172B"/>
    <w:rsid w:val="00963D33"/>
    <w:rsid w:val="00974495"/>
    <w:rsid w:val="009749FF"/>
    <w:rsid w:val="00977D1E"/>
    <w:rsid w:val="009837D6"/>
    <w:rsid w:val="00990996"/>
    <w:rsid w:val="00990F14"/>
    <w:rsid w:val="0099476E"/>
    <w:rsid w:val="009B1A1E"/>
    <w:rsid w:val="009B4220"/>
    <w:rsid w:val="009C2559"/>
    <w:rsid w:val="00A05F7B"/>
    <w:rsid w:val="00A273EB"/>
    <w:rsid w:val="00A71BE2"/>
    <w:rsid w:val="00A71E6D"/>
    <w:rsid w:val="00A74D29"/>
    <w:rsid w:val="00AA4866"/>
    <w:rsid w:val="00AC66E2"/>
    <w:rsid w:val="00B170DA"/>
    <w:rsid w:val="00B300CA"/>
    <w:rsid w:val="00B573D3"/>
    <w:rsid w:val="00B5756F"/>
    <w:rsid w:val="00B61E88"/>
    <w:rsid w:val="00B672C6"/>
    <w:rsid w:val="00B84F84"/>
    <w:rsid w:val="00B92EDC"/>
    <w:rsid w:val="00BC5807"/>
    <w:rsid w:val="00BD5FBC"/>
    <w:rsid w:val="00C04E65"/>
    <w:rsid w:val="00C17344"/>
    <w:rsid w:val="00C54B0B"/>
    <w:rsid w:val="00C64DFA"/>
    <w:rsid w:val="00C72C13"/>
    <w:rsid w:val="00CD0DA7"/>
    <w:rsid w:val="00D00B7E"/>
    <w:rsid w:val="00D5170D"/>
    <w:rsid w:val="00D62BAF"/>
    <w:rsid w:val="00D717EE"/>
    <w:rsid w:val="00DA75EE"/>
    <w:rsid w:val="00DB27D3"/>
    <w:rsid w:val="00DC54C3"/>
    <w:rsid w:val="00DD0493"/>
    <w:rsid w:val="00E15D7A"/>
    <w:rsid w:val="00E2692F"/>
    <w:rsid w:val="00E53260"/>
    <w:rsid w:val="00E57A99"/>
    <w:rsid w:val="00E8490D"/>
    <w:rsid w:val="00EA775F"/>
    <w:rsid w:val="00EB20E8"/>
    <w:rsid w:val="00EB4760"/>
    <w:rsid w:val="00ED5FF0"/>
    <w:rsid w:val="00EE47A7"/>
    <w:rsid w:val="00F35700"/>
    <w:rsid w:val="00F35952"/>
    <w:rsid w:val="00F42EDB"/>
    <w:rsid w:val="00F51015"/>
    <w:rsid w:val="00F52021"/>
    <w:rsid w:val="00F52A6E"/>
    <w:rsid w:val="00F605F0"/>
    <w:rsid w:val="00F641D5"/>
    <w:rsid w:val="00FA51FF"/>
    <w:rsid w:val="00FC691C"/>
    <w:rsid w:val="00FD6616"/>
    <w:rsid w:val="00FD6B50"/>
    <w:rsid w:val="00FF7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C386A"/>
  <w15:chartTrackingRefBased/>
  <w15:docId w15:val="{76A520BC-569F-44D5-AB3C-9D637B52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360D"/>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semiHidden/>
    <w:unhideWhenUsed/>
    <w:qFormat/>
    <w:rsid w:val="007F360D"/>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7F360D"/>
    <w:rPr>
      <w:rFonts w:asciiTheme="majorHAnsi" w:eastAsiaTheme="majorEastAsia" w:hAnsiTheme="majorHAnsi" w:cstheme="majorBidi"/>
      <w:color w:val="ED7D31" w:themeColor="accent2"/>
      <w:kern w:val="0"/>
      <w:sz w:val="36"/>
      <w:szCs w:val="36"/>
      <w:lang w:eastAsia="lt-LT"/>
      <w14:ligatures w14:val="none"/>
    </w:rPr>
  </w:style>
  <w:style w:type="paragraph" w:styleId="Paantrat">
    <w:name w:val="Subtitle"/>
    <w:basedOn w:val="prastasis"/>
    <w:next w:val="prastasis"/>
    <w:link w:val="PaantratDiagrama"/>
    <w:uiPriority w:val="11"/>
    <w:qFormat/>
    <w:rsid w:val="007F360D"/>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7F360D"/>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F360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7F360D"/>
    <w:pPr>
      <w:ind w:left="720"/>
      <w:contextualSpacing/>
    </w:pPr>
    <w:rPr>
      <w:rFonts w:eastAsiaTheme="minorHAnsi"/>
      <w:kern w:val="2"/>
      <w:sz w:val="22"/>
      <w:szCs w:val="22"/>
      <w:lang w:eastAsia="en-US"/>
      <w14:ligatures w14:val="standardContextual"/>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7F360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7F360D"/>
    <w:rPr>
      <w:rFonts w:eastAsiaTheme="minorEastAsia"/>
      <w:kern w:val="0"/>
      <w:sz w:val="21"/>
      <w:szCs w:val="20"/>
      <w:lang w:eastAsia="lt-LT"/>
      <w14:ligatures w14:val="none"/>
    </w:rPr>
  </w:style>
  <w:style w:type="paragraph" w:customStyle="1" w:styleId="Lentelsturinys">
    <w:name w:val="Lentelės turinys"/>
    <w:basedOn w:val="prastasis"/>
    <w:rsid w:val="007F360D"/>
    <w:pPr>
      <w:suppressLineNumbers/>
      <w:suppressAutoHyphens/>
      <w:spacing w:after="200"/>
    </w:pPr>
    <w:rPr>
      <w:rFonts w:ascii="Times New Roman" w:eastAsia="Calibri" w:hAnsi="Times New Roman" w:cs="Calibri"/>
      <w:sz w:val="24"/>
      <w:szCs w:val="22"/>
      <w:lang w:eastAsia="ar-SA"/>
    </w:rPr>
  </w:style>
  <w:style w:type="paragraph" w:customStyle="1" w:styleId="3">
    <w:name w:val="Стиль3"/>
    <w:basedOn w:val="prastasis"/>
    <w:rsid w:val="007F360D"/>
    <w:pPr>
      <w:spacing w:after="0" w:line="240" w:lineRule="auto"/>
      <w:jc w:val="center"/>
    </w:pPr>
    <w:rPr>
      <w:rFonts w:ascii="Times New Roman" w:eastAsia="Times New Roman" w:hAnsi="Times New Roman" w:cs="Times New Roman"/>
      <w:sz w:val="24"/>
      <w:szCs w:val="20"/>
      <w:lang w:val="en-GB" w:eastAsia="en-US"/>
    </w:rPr>
  </w:style>
  <w:style w:type="table" w:customStyle="1" w:styleId="TableGrid3">
    <w:name w:val="Table Grid3"/>
    <w:basedOn w:val="prastojilentel"/>
    <w:next w:val="Lentelstinklelis"/>
    <w:uiPriority w:val="39"/>
    <w:rsid w:val="0094172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941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9B4220"/>
    <w:rPr>
      <w:sz w:val="16"/>
      <w:szCs w:val="16"/>
    </w:rPr>
  </w:style>
  <w:style w:type="paragraph" w:styleId="Komentarotekstas">
    <w:name w:val="annotation text"/>
    <w:basedOn w:val="prastasis"/>
    <w:link w:val="KomentarotekstasDiagrama"/>
    <w:uiPriority w:val="99"/>
    <w:unhideWhenUsed/>
    <w:rsid w:val="009B422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B4220"/>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9B4220"/>
    <w:rPr>
      <w:b/>
      <w:bCs/>
    </w:rPr>
  </w:style>
  <w:style w:type="character" w:customStyle="1" w:styleId="KomentarotemaDiagrama">
    <w:name w:val="Komentaro tema Diagrama"/>
    <w:basedOn w:val="KomentarotekstasDiagrama"/>
    <w:link w:val="Komentarotema"/>
    <w:uiPriority w:val="99"/>
    <w:semiHidden/>
    <w:rsid w:val="009B4220"/>
    <w:rPr>
      <w:rFonts w:eastAsiaTheme="minorEastAsia"/>
      <w:b/>
      <w:bCs/>
      <w:kern w:val="0"/>
      <w:sz w:val="20"/>
      <w:szCs w:val="20"/>
      <w:lang w:eastAsia="lt-LT"/>
      <w14:ligatures w14:val="none"/>
    </w:rPr>
  </w:style>
  <w:style w:type="paragraph" w:styleId="Debesliotekstas">
    <w:name w:val="Balloon Text"/>
    <w:basedOn w:val="prastasis"/>
    <w:link w:val="DebesliotekstasDiagrama"/>
    <w:uiPriority w:val="99"/>
    <w:semiHidden/>
    <w:unhideWhenUsed/>
    <w:rsid w:val="009B422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B4220"/>
    <w:rPr>
      <w:rFonts w:ascii="Segoe UI" w:eastAsiaTheme="minorEastAsia" w:hAnsi="Segoe UI" w:cs="Segoe UI"/>
      <w:kern w:val="0"/>
      <w:sz w:val="18"/>
      <w:szCs w:val="18"/>
      <w:lang w:eastAsia="lt-LT"/>
      <w14:ligatures w14:val="none"/>
    </w:rPr>
  </w:style>
  <w:style w:type="paragraph" w:customStyle="1" w:styleId="Default">
    <w:name w:val="Default"/>
    <w:rsid w:val="00662A2B"/>
    <w:pPr>
      <w:autoSpaceDE w:val="0"/>
      <w:autoSpaceDN w:val="0"/>
      <w:adjustRightInd w:val="0"/>
      <w:spacing w:after="0" w:line="240" w:lineRule="auto"/>
    </w:pPr>
    <w:rPr>
      <w:rFonts w:ascii="Calibri" w:hAnsi="Calibri" w:cs="Calibri"/>
      <w:color w:val="000000"/>
      <w:kern w:val="0"/>
      <w:sz w:val="24"/>
      <w:szCs w:val="24"/>
      <w:lang w:val="en-US"/>
    </w:rPr>
  </w:style>
  <w:style w:type="paragraph" w:styleId="Antrats">
    <w:name w:val="header"/>
    <w:basedOn w:val="prastasis"/>
    <w:link w:val="AntratsDiagrama"/>
    <w:uiPriority w:val="99"/>
    <w:unhideWhenUsed/>
    <w:rsid w:val="00FD6B5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D6B50"/>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FD6B5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D6B50"/>
    <w:rPr>
      <w:rFonts w:eastAsiaTheme="minorEastAsia"/>
      <w:kern w:val="0"/>
      <w:sz w:val="21"/>
      <w:szCs w:val="21"/>
      <w:lang w:eastAsia="lt-LT"/>
      <w14:ligatures w14:val="none"/>
    </w:rPr>
  </w:style>
  <w:style w:type="character" w:styleId="Grietas">
    <w:name w:val="Strong"/>
    <w:basedOn w:val="Numatytasispastraiposriftas"/>
    <w:uiPriority w:val="22"/>
    <w:qFormat/>
    <w:rsid w:val="00F52A6E"/>
    <w:rPr>
      <w:b/>
      <w:bCs/>
    </w:rPr>
  </w:style>
  <w:style w:type="paragraph" w:styleId="prastasiniatinklio">
    <w:name w:val="Normal (Web)"/>
    <w:basedOn w:val="prastasis"/>
    <w:uiPriority w:val="99"/>
    <w:unhideWhenUsed/>
    <w:rsid w:val="00EB4760"/>
    <w:pPr>
      <w:spacing w:before="100" w:beforeAutospacing="1" w:after="100" w:afterAutospacing="1"/>
    </w:pPr>
  </w:style>
  <w:style w:type="paragraph" w:styleId="Pataisymai">
    <w:name w:val="Revision"/>
    <w:hidden/>
    <w:uiPriority w:val="99"/>
    <w:semiHidden/>
    <w:rsid w:val="00C64DFA"/>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781137">
      <w:bodyDiv w:val="1"/>
      <w:marLeft w:val="0"/>
      <w:marRight w:val="0"/>
      <w:marTop w:val="0"/>
      <w:marBottom w:val="0"/>
      <w:divBdr>
        <w:top w:val="none" w:sz="0" w:space="0" w:color="auto"/>
        <w:left w:val="none" w:sz="0" w:space="0" w:color="auto"/>
        <w:bottom w:val="none" w:sz="0" w:space="0" w:color="auto"/>
        <w:right w:val="none" w:sz="0" w:space="0" w:color="auto"/>
      </w:divBdr>
    </w:div>
    <w:div w:id="774446292">
      <w:bodyDiv w:val="1"/>
      <w:marLeft w:val="0"/>
      <w:marRight w:val="0"/>
      <w:marTop w:val="0"/>
      <w:marBottom w:val="0"/>
      <w:divBdr>
        <w:top w:val="none" w:sz="0" w:space="0" w:color="auto"/>
        <w:left w:val="none" w:sz="0" w:space="0" w:color="auto"/>
        <w:bottom w:val="none" w:sz="0" w:space="0" w:color="auto"/>
        <w:right w:val="none" w:sz="0" w:space="0" w:color="auto"/>
      </w:divBdr>
    </w:div>
    <w:div w:id="783770002">
      <w:bodyDiv w:val="1"/>
      <w:marLeft w:val="0"/>
      <w:marRight w:val="0"/>
      <w:marTop w:val="0"/>
      <w:marBottom w:val="0"/>
      <w:divBdr>
        <w:top w:val="none" w:sz="0" w:space="0" w:color="auto"/>
        <w:left w:val="none" w:sz="0" w:space="0" w:color="auto"/>
        <w:bottom w:val="none" w:sz="0" w:space="0" w:color="auto"/>
        <w:right w:val="none" w:sz="0" w:space="0" w:color="auto"/>
      </w:divBdr>
    </w:div>
    <w:div w:id="1432316584">
      <w:bodyDiv w:val="1"/>
      <w:marLeft w:val="0"/>
      <w:marRight w:val="0"/>
      <w:marTop w:val="0"/>
      <w:marBottom w:val="0"/>
      <w:divBdr>
        <w:top w:val="none" w:sz="0" w:space="0" w:color="auto"/>
        <w:left w:val="none" w:sz="0" w:space="0" w:color="auto"/>
        <w:bottom w:val="none" w:sz="0" w:space="0" w:color="auto"/>
        <w:right w:val="none" w:sz="0" w:space="0" w:color="auto"/>
      </w:divBdr>
    </w:div>
    <w:div w:id="1475876222">
      <w:bodyDiv w:val="1"/>
      <w:marLeft w:val="0"/>
      <w:marRight w:val="0"/>
      <w:marTop w:val="0"/>
      <w:marBottom w:val="0"/>
      <w:divBdr>
        <w:top w:val="none" w:sz="0" w:space="0" w:color="auto"/>
        <w:left w:val="none" w:sz="0" w:space="0" w:color="auto"/>
        <w:bottom w:val="none" w:sz="0" w:space="0" w:color="auto"/>
        <w:right w:val="none" w:sz="0" w:space="0" w:color="auto"/>
      </w:divBdr>
    </w:div>
    <w:div w:id="1610701607">
      <w:bodyDiv w:val="1"/>
      <w:marLeft w:val="0"/>
      <w:marRight w:val="0"/>
      <w:marTop w:val="0"/>
      <w:marBottom w:val="0"/>
      <w:divBdr>
        <w:top w:val="none" w:sz="0" w:space="0" w:color="auto"/>
        <w:left w:val="none" w:sz="0" w:space="0" w:color="auto"/>
        <w:bottom w:val="none" w:sz="0" w:space="0" w:color="auto"/>
        <w:right w:val="none" w:sz="0" w:space="0" w:color="auto"/>
      </w:divBdr>
    </w:div>
    <w:div w:id="1705788046">
      <w:bodyDiv w:val="1"/>
      <w:marLeft w:val="0"/>
      <w:marRight w:val="0"/>
      <w:marTop w:val="0"/>
      <w:marBottom w:val="0"/>
      <w:divBdr>
        <w:top w:val="none" w:sz="0" w:space="0" w:color="auto"/>
        <w:left w:val="none" w:sz="0" w:space="0" w:color="auto"/>
        <w:bottom w:val="none" w:sz="0" w:space="0" w:color="auto"/>
        <w:right w:val="none" w:sz="0" w:space="0" w:color="auto"/>
      </w:divBdr>
    </w:div>
    <w:div w:id="176973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D83E9-9747-4B10-87F2-0753A916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8457</Words>
  <Characters>4822</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P</dc:creator>
  <cp:keywords/>
  <dc:description/>
  <cp:lastModifiedBy>Vartotojas</cp:lastModifiedBy>
  <cp:revision>2</cp:revision>
  <dcterms:created xsi:type="dcterms:W3CDTF">2025-06-11T05:59:00Z</dcterms:created>
  <dcterms:modified xsi:type="dcterms:W3CDTF">2025-06-11T05:59:00Z</dcterms:modified>
</cp:coreProperties>
</file>